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2E535" w14:textId="40EF9FD4" w:rsidR="00C27216" w:rsidRPr="00436761" w:rsidRDefault="00F73CD3" w:rsidP="00B03A67">
      <w:pPr>
        <w:pStyle w:val="berschrift1"/>
        <w:rPr>
          <w:rFonts w:ascii="Helvetica" w:eastAsia="Times New Roman" w:hAnsi="Helvetica"/>
          <w:b/>
          <w:bCs/>
          <w:sz w:val="24"/>
          <w:szCs w:val="24"/>
          <w:lang w:eastAsia="de-DE"/>
        </w:rPr>
      </w:pPr>
      <w:r w:rsidRPr="00436761">
        <w:rPr>
          <w:rFonts w:ascii="Helvetica" w:eastAsia="Times New Roman" w:hAnsi="Helvetica"/>
          <w:b/>
          <w:bCs/>
          <w:sz w:val="24"/>
          <w:szCs w:val="24"/>
          <w:lang w:eastAsia="de-DE"/>
        </w:rPr>
        <w:t>Presseinformation</w:t>
      </w:r>
      <w:r w:rsidR="00452515" w:rsidRPr="00436761">
        <w:rPr>
          <w:rFonts w:ascii="Helvetica" w:eastAsia="Times New Roman" w:hAnsi="Helvetica"/>
          <w:b/>
          <w:bCs/>
          <w:sz w:val="24"/>
          <w:szCs w:val="24"/>
          <w:lang w:eastAsia="de-DE"/>
        </w:rPr>
        <w:t xml:space="preserve">, </w:t>
      </w:r>
      <w:r w:rsidR="00794592" w:rsidRPr="00436761">
        <w:rPr>
          <w:rFonts w:ascii="Helvetica" w:eastAsia="Times New Roman" w:hAnsi="Helvetica"/>
          <w:b/>
          <w:bCs/>
          <w:sz w:val="24"/>
          <w:szCs w:val="24"/>
          <w:lang w:eastAsia="de-DE"/>
        </w:rPr>
        <w:t>Januar 2026</w:t>
      </w:r>
    </w:p>
    <w:p w14:paraId="50BC5E1C" w14:textId="5B90E569" w:rsidR="00C27216" w:rsidRPr="00436761" w:rsidRDefault="00C27216" w:rsidP="00B03A67">
      <w:pPr>
        <w:rPr>
          <w:sz w:val="20"/>
          <w:szCs w:val="20"/>
        </w:rPr>
      </w:pPr>
      <w:r w:rsidRPr="00436761">
        <w:rPr>
          <w:sz w:val="20"/>
          <w:szCs w:val="20"/>
        </w:rPr>
        <w:t>Die</w:t>
      </w:r>
      <w:r w:rsidRPr="00436761">
        <w:rPr>
          <w:color w:val="595959" w:themeColor="text1" w:themeTint="A6"/>
          <w:sz w:val="20"/>
          <w:szCs w:val="20"/>
        </w:rPr>
        <w:t xml:space="preserve"> </w:t>
      </w:r>
      <w:hyperlink r:id="rId8" w:history="1">
        <w:r w:rsidRPr="00436761">
          <w:rPr>
            <w:rStyle w:val="Hyperlink"/>
            <w:rFonts w:cs="Arial"/>
            <w:color w:val="595959" w:themeColor="text1" w:themeTint="A6"/>
            <w:sz w:val="20"/>
            <w:szCs w:val="20"/>
          </w:rPr>
          <w:t>Villa Beer</w:t>
        </w:r>
      </w:hyperlink>
      <w:r w:rsidRPr="00436761">
        <w:rPr>
          <w:color w:val="595959" w:themeColor="text1" w:themeTint="A6"/>
          <w:sz w:val="20"/>
          <w:szCs w:val="20"/>
        </w:rPr>
        <w:t xml:space="preserve"> </w:t>
      </w:r>
      <w:r w:rsidRPr="00436761">
        <w:rPr>
          <w:sz w:val="20"/>
          <w:szCs w:val="20"/>
        </w:rPr>
        <w:t>in Wien-Hietzing, 1929</w:t>
      </w:r>
      <w:r w:rsidR="00F13790" w:rsidRPr="00436761">
        <w:rPr>
          <w:sz w:val="20"/>
          <w:szCs w:val="20"/>
        </w:rPr>
        <w:t>/30</w:t>
      </w:r>
      <w:r w:rsidRPr="00436761">
        <w:rPr>
          <w:sz w:val="20"/>
          <w:szCs w:val="20"/>
        </w:rPr>
        <w:t xml:space="preserve"> von Josef Frank und Oskar Wlach erbaut, wird ab </w:t>
      </w:r>
      <w:r w:rsidR="00820C8C" w:rsidRPr="00436761">
        <w:rPr>
          <w:sz w:val="20"/>
          <w:szCs w:val="20"/>
        </w:rPr>
        <w:br/>
      </w:r>
      <w:r w:rsidRPr="00436761">
        <w:rPr>
          <w:sz w:val="20"/>
          <w:szCs w:val="20"/>
        </w:rPr>
        <w:t xml:space="preserve">8. März 2026 erstmals für die Öffentlichkeit zugänglich sein. Nach umfassender, </w:t>
      </w:r>
      <w:r w:rsidR="00F13790" w:rsidRPr="00436761">
        <w:rPr>
          <w:sz w:val="20"/>
          <w:szCs w:val="20"/>
        </w:rPr>
        <w:t xml:space="preserve">mehrjähriger </w:t>
      </w:r>
      <w:r w:rsidRPr="00436761">
        <w:rPr>
          <w:sz w:val="20"/>
          <w:szCs w:val="20"/>
        </w:rPr>
        <w:t>Restaurierung unter Leitung von Lothar Trierenberg und der Villa Beer Foundation in Zusammenarbeit mit Architekt</w:t>
      </w:r>
      <w:r w:rsidR="008F55CF" w:rsidRPr="00436761">
        <w:rPr>
          <w:sz w:val="20"/>
          <w:szCs w:val="20"/>
        </w:rPr>
        <w:t xml:space="preserve"> </w:t>
      </w:r>
      <w:r w:rsidRPr="00436761">
        <w:rPr>
          <w:sz w:val="20"/>
          <w:szCs w:val="20"/>
        </w:rPr>
        <w:t xml:space="preserve">Christian Prasser und dem Bundesdenkmalamt konnte der ursprüngliche Charakter des Hauses bewahrt und eine zeitgemäße Nutzung ermöglicht werden. </w:t>
      </w:r>
    </w:p>
    <w:p w14:paraId="5A28D6DA" w14:textId="51BD3C8D" w:rsidR="00452515" w:rsidRPr="00436761" w:rsidRDefault="00452515" w:rsidP="00B03A67">
      <w:pPr>
        <w:rPr>
          <w:sz w:val="20"/>
          <w:szCs w:val="20"/>
          <w:lang w:eastAsia="de-DE"/>
        </w:rPr>
      </w:pPr>
      <w:r w:rsidRPr="00436761">
        <w:rPr>
          <w:sz w:val="20"/>
          <w:szCs w:val="20"/>
          <w:lang w:eastAsia="de-DE"/>
        </w:rPr>
        <w:t xml:space="preserve">Das für die Familie </w:t>
      </w:r>
      <w:r w:rsidR="00E845BA" w:rsidRPr="00436761">
        <w:rPr>
          <w:sz w:val="20"/>
          <w:szCs w:val="20"/>
          <w:lang w:eastAsia="de-DE"/>
        </w:rPr>
        <w:t xml:space="preserve">Julius und Margarete </w:t>
      </w:r>
      <w:r w:rsidRPr="00436761">
        <w:rPr>
          <w:sz w:val="20"/>
          <w:szCs w:val="20"/>
          <w:lang w:eastAsia="de-DE"/>
        </w:rPr>
        <w:t xml:space="preserve">Beer entworfene Wohnhaus gilt als Schlüsselwerk der </w:t>
      </w:r>
      <w:r w:rsidR="0018683B" w:rsidRPr="00436761">
        <w:rPr>
          <w:sz w:val="20"/>
          <w:szCs w:val="20"/>
          <w:lang w:eastAsia="de-DE"/>
        </w:rPr>
        <w:t>zweiten Wiener Moderne</w:t>
      </w:r>
      <w:r w:rsidRPr="00436761">
        <w:rPr>
          <w:sz w:val="20"/>
          <w:szCs w:val="20"/>
          <w:lang w:eastAsia="de-DE"/>
        </w:rPr>
        <w:t>.</w:t>
      </w:r>
      <w:r w:rsidR="00E845BA" w:rsidRPr="00436761">
        <w:rPr>
          <w:sz w:val="20"/>
          <w:szCs w:val="20"/>
          <w:lang w:eastAsia="de-DE"/>
        </w:rPr>
        <w:t xml:space="preserve"> </w:t>
      </w:r>
    </w:p>
    <w:p w14:paraId="2AA853D3" w14:textId="7FBCF52C" w:rsidR="00C27216" w:rsidRPr="00436761" w:rsidRDefault="002801C9" w:rsidP="00B03A67">
      <w:pPr>
        <w:rPr>
          <w:sz w:val="20"/>
          <w:szCs w:val="20"/>
        </w:rPr>
      </w:pPr>
      <w:r w:rsidRPr="00436761">
        <w:rPr>
          <w:sz w:val="20"/>
          <w:szCs w:val="20"/>
        </w:rPr>
        <w:t xml:space="preserve">Künftig wird die Villa als lebendiger Ort genutzt: Sie </w:t>
      </w:r>
      <w:r w:rsidR="005B14C5" w:rsidRPr="00436761">
        <w:rPr>
          <w:sz w:val="20"/>
          <w:szCs w:val="20"/>
        </w:rPr>
        <w:t>kann</w:t>
      </w:r>
      <w:r w:rsidRPr="00436761">
        <w:rPr>
          <w:sz w:val="20"/>
          <w:szCs w:val="20"/>
        </w:rPr>
        <w:t xml:space="preserve"> im Rahmen individueller und dialogischer Führungen </w:t>
      </w:r>
      <w:r w:rsidR="005B14C5" w:rsidRPr="00436761">
        <w:rPr>
          <w:sz w:val="20"/>
          <w:szCs w:val="20"/>
        </w:rPr>
        <w:t>besucht werden</w:t>
      </w:r>
      <w:r w:rsidRPr="00436761">
        <w:rPr>
          <w:sz w:val="20"/>
          <w:szCs w:val="20"/>
        </w:rPr>
        <w:t>, an Wochenenden auch ohne Führung. Ergänzt wird das Angebot durch kulturelle Veranstaltungen, Symposien, Forschung, Publikationen und Bildungsprogramme</w:t>
      </w:r>
      <w:r w:rsidR="00C27216" w:rsidRPr="00436761">
        <w:rPr>
          <w:sz w:val="20"/>
          <w:szCs w:val="20"/>
        </w:rPr>
        <w:t xml:space="preserve">. </w:t>
      </w:r>
      <w:r w:rsidR="009B7F87" w:rsidRPr="00436761">
        <w:rPr>
          <w:sz w:val="20"/>
          <w:szCs w:val="20"/>
        </w:rPr>
        <w:t xml:space="preserve">Das Führungsprogramm widmet sich sowohl der Architektur als auch dem Schicksal der jüdischen Bauherrenfamilie sowie dem zeitgeschichtlichen Kontext der 1930er Jahre in Wien. </w:t>
      </w:r>
      <w:r w:rsidR="00C27216" w:rsidRPr="00436761">
        <w:rPr>
          <w:sz w:val="20"/>
          <w:szCs w:val="20"/>
        </w:rPr>
        <w:t>Zudem können Räume der Villa für Veranstaltungen gemietet werden</w:t>
      </w:r>
      <w:r w:rsidR="009B7F87" w:rsidRPr="00436761">
        <w:rPr>
          <w:sz w:val="20"/>
          <w:szCs w:val="20"/>
        </w:rPr>
        <w:t>,</w:t>
      </w:r>
      <w:r w:rsidR="00C27216" w:rsidRPr="00436761">
        <w:rPr>
          <w:sz w:val="20"/>
          <w:szCs w:val="20"/>
        </w:rPr>
        <w:t xml:space="preserve"> und in drei Gästezimmern </w:t>
      </w:r>
      <w:r w:rsidR="009B7F87" w:rsidRPr="00436761">
        <w:rPr>
          <w:sz w:val="20"/>
          <w:szCs w:val="20"/>
        </w:rPr>
        <w:t xml:space="preserve">besteht die Möglichkeit, </w:t>
      </w:r>
      <w:r w:rsidR="00C27216" w:rsidRPr="00436761">
        <w:rPr>
          <w:sz w:val="20"/>
          <w:szCs w:val="20"/>
        </w:rPr>
        <w:t xml:space="preserve">auch über Nacht </w:t>
      </w:r>
      <w:r w:rsidR="009B7F87" w:rsidRPr="00436761">
        <w:rPr>
          <w:sz w:val="20"/>
          <w:szCs w:val="20"/>
        </w:rPr>
        <w:t xml:space="preserve">zu </w:t>
      </w:r>
      <w:r w:rsidR="00C27216" w:rsidRPr="00436761">
        <w:rPr>
          <w:sz w:val="20"/>
          <w:szCs w:val="20"/>
        </w:rPr>
        <w:t>bleiben.</w:t>
      </w:r>
    </w:p>
    <w:p w14:paraId="5C31BDEC" w14:textId="75FDAD46" w:rsidR="006D4625" w:rsidRPr="00436761" w:rsidRDefault="00C27216" w:rsidP="00B03A67">
      <w:pPr>
        <w:rPr>
          <w:sz w:val="20"/>
          <w:szCs w:val="20"/>
          <w:lang w:val="de-AT" w:eastAsia="de-DE"/>
        </w:rPr>
      </w:pPr>
      <w:r w:rsidRPr="00436761">
        <w:rPr>
          <w:sz w:val="20"/>
          <w:szCs w:val="20"/>
        </w:rPr>
        <w:t xml:space="preserve">Vor allem soll die Villa Beer ein Ort für Kultur, Forschung und Bildung </w:t>
      </w:r>
      <w:r w:rsidR="0018683B" w:rsidRPr="00436761">
        <w:rPr>
          <w:sz w:val="20"/>
          <w:szCs w:val="20"/>
        </w:rPr>
        <w:t>werden</w:t>
      </w:r>
      <w:r w:rsidRPr="00436761">
        <w:rPr>
          <w:sz w:val="20"/>
          <w:szCs w:val="20"/>
        </w:rPr>
        <w:t xml:space="preserve">. </w:t>
      </w:r>
    </w:p>
    <w:p w14:paraId="2E4473FE" w14:textId="0BDDFED7" w:rsidR="007A090A" w:rsidRPr="00436761" w:rsidRDefault="006D4625" w:rsidP="00B03A67">
      <w:pPr>
        <w:rPr>
          <w:color w:val="auto"/>
          <w:sz w:val="20"/>
          <w:szCs w:val="20"/>
          <w:lang w:val="de-AT" w:eastAsia="de-DE"/>
        </w:rPr>
      </w:pPr>
      <w:r w:rsidRPr="00436761">
        <w:rPr>
          <w:i/>
          <w:iCs/>
          <w:color w:val="auto"/>
          <w:sz w:val="20"/>
          <w:szCs w:val="20"/>
          <w:lang w:val="de-AT" w:eastAsia="de-DE"/>
        </w:rPr>
        <w:t>„Zwischen den Begriffen Kochen, Essen, Schlafen, Arbeiten und dem des Wohnens liegt das, was wir Architektur nennen.“</w:t>
      </w:r>
      <w:r w:rsidRPr="00436761">
        <w:rPr>
          <w:color w:val="auto"/>
          <w:sz w:val="20"/>
          <w:szCs w:val="20"/>
          <w:lang w:val="de-AT" w:eastAsia="de-DE"/>
        </w:rPr>
        <w:t xml:space="preserve"> Josef Frank</w:t>
      </w:r>
    </w:p>
    <w:p w14:paraId="0C6F1E05" w14:textId="43EADB80" w:rsidR="00C27216" w:rsidRPr="00436761" w:rsidRDefault="00C27216" w:rsidP="00B03A67">
      <w:pPr>
        <w:rPr>
          <w:rStyle w:val="Hervorhebung"/>
          <w:rFonts w:ascii="Helvetica" w:hAnsi="Helvetica" w:cs="Arial"/>
          <w:i w:val="0"/>
          <w:iCs w:val="0"/>
          <w:color w:val="000000"/>
          <w:sz w:val="20"/>
          <w:szCs w:val="20"/>
        </w:rPr>
      </w:pPr>
      <w:r w:rsidRPr="00436761">
        <w:rPr>
          <w:i/>
          <w:iCs/>
          <w:sz w:val="20"/>
          <w:szCs w:val="20"/>
        </w:rPr>
        <w:t>„Das Haus soll vor allem erlebbar machen, welche Kraft gute Architektur hat – das ist es, was in der Villa Beer unmittelbar spürbar ist.“</w:t>
      </w:r>
      <w:r w:rsidR="004F11CF" w:rsidRPr="00436761">
        <w:rPr>
          <w:i/>
          <w:iCs/>
          <w:sz w:val="20"/>
          <w:szCs w:val="20"/>
        </w:rPr>
        <w:t xml:space="preserve"> </w:t>
      </w:r>
      <w:r w:rsidRPr="00436761">
        <w:rPr>
          <w:rStyle w:val="Hervorhebung"/>
          <w:rFonts w:ascii="Helvetica" w:hAnsi="Helvetica" w:cs="Arial"/>
          <w:i w:val="0"/>
          <w:iCs w:val="0"/>
          <w:color w:val="000000"/>
          <w:sz w:val="20"/>
          <w:szCs w:val="20"/>
        </w:rPr>
        <w:t>Lothar Trierenberg</w:t>
      </w:r>
    </w:p>
    <w:p w14:paraId="2FC0D472" w14:textId="1D8DF432" w:rsidR="0064585B" w:rsidRPr="00436761" w:rsidRDefault="0064585B" w:rsidP="00B03A67">
      <w:pPr>
        <w:rPr>
          <w:rFonts w:cs="Times New Roman"/>
          <w:sz w:val="20"/>
          <w:szCs w:val="20"/>
        </w:rPr>
      </w:pPr>
      <w:r w:rsidRPr="00436761">
        <w:rPr>
          <w:sz w:val="20"/>
          <w:szCs w:val="20"/>
        </w:rPr>
        <w:t xml:space="preserve"> </w:t>
      </w:r>
      <w:r w:rsidRPr="00436761">
        <w:rPr>
          <w:i/>
          <w:iCs/>
          <w:sz w:val="20"/>
          <w:szCs w:val="20"/>
        </w:rPr>
        <w:t>„Auch wenn die Villa Beer künftig öffentlich zugänglich ist, soll ihr Charakter als Wohnhaus so weit wie möglich erhalten bleiben. Besucher und Besucherinnen sollen sich als willkommene Gäste fühlen.“</w:t>
      </w:r>
      <w:r w:rsidR="005B14C5" w:rsidRPr="00436761">
        <w:rPr>
          <w:i/>
          <w:iCs/>
          <w:sz w:val="20"/>
          <w:szCs w:val="20"/>
        </w:rPr>
        <w:t xml:space="preserve"> </w:t>
      </w:r>
      <w:r w:rsidR="005B14C5" w:rsidRPr="00436761">
        <w:rPr>
          <w:sz w:val="20"/>
          <w:szCs w:val="20"/>
        </w:rPr>
        <w:t>Katharina Egghart</w:t>
      </w:r>
    </w:p>
    <w:p w14:paraId="2174882E" w14:textId="2C1DDE72" w:rsidR="00C27216" w:rsidRPr="00436761" w:rsidRDefault="00C27216" w:rsidP="00B03A67">
      <w:pPr>
        <w:rPr>
          <w:sz w:val="20"/>
          <w:szCs w:val="20"/>
          <w:lang w:eastAsia="de-DE"/>
        </w:rPr>
      </w:pPr>
      <w:r w:rsidRPr="00436761">
        <w:rPr>
          <w:sz w:val="20"/>
          <w:szCs w:val="20"/>
          <w:lang w:eastAsia="de-DE"/>
        </w:rPr>
        <w:br w:type="page"/>
      </w:r>
    </w:p>
    <w:p w14:paraId="43EC294C" w14:textId="5FF6483B" w:rsidR="0064585B" w:rsidRPr="00436761" w:rsidRDefault="0064585B" w:rsidP="00B03A67">
      <w:pPr>
        <w:pStyle w:val="berschrift1"/>
        <w:rPr>
          <w:rFonts w:ascii="Helvetica" w:hAnsi="Helvetica"/>
          <w:sz w:val="24"/>
          <w:szCs w:val="24"/>
        </w:rPr>
      </w:pPr>
      <w:r w:rsidRPr="00436761">
        <w:rPr>
          <w:rFonts w:ascii="Helvetica" w:hAnsi="Helvetica"/>
          <w:sz w:val="24"/>
          <w:szCs w:val="24"/>
        </w:rPr>
        <w:lastRenderedPageBreak/>
        <w:t>Villa Beer öffnet im März 2026</w:t>
      </w:r>
    </w:p>
    <w:p w14:paraId="55F918B5" w14:textId="77777777" w:rsidR="0064585B" w:rsidRPr="00436761" w:rsidRDefault="0064585B" w:rsidP="00B03A67">
      <w:pPr>
        <w:pStyle w:val="berschrift2"/>
        <w:rPr>
          <w:rFonts w:ascii="Helvetica" w:hAnsi="Helvetica"/>
          <w:sz w:val="20"/>
          <w:szCs w:val="22"/>
        </w:rPr>
      </w:pPr>
      <w:r w:rsidRPr="00436761">
        <w:rPr>
          <w:rStyle w:val="Fett"/>
          <w:rFonts w:ascii="Helvetica" w:hAnsi="Helvetica"/>
          <w:color w:val="000000"/>
          <w:sz w:val="20"/>
          <w:szCs w:val="22"/>
        </w:rPr>
        <w:t>Ein Schlüsselwerk der Wiener Moderne erstmals öffentlich zugänglich</w:t>
      </w:r>
    </w:p>
    <w:p w14:paraId="5035B843" w14:textId="668BB745" w:rsidR="0064585B" w:rsidRPr="00436761" w:rsidRDefault="0064585B" w:rsidP="00436761">
      <w:r w:rsidRPr="00436761">
        <w:t>Die Villa Beer in Wien-Hietzing, 1929 von Josef Frank und Oskar Wlach für die Familie Beer entworfen, wird ab März 2026 erstmals für Besucher:</w:t>
      </w:r>
      <w:r w:rsidR="00532617" w:rsidRPr="00436761">
        <w:t xml:space="preserve"> </w:t>
      </w:r>
      <w:r w:rsidRPr="00436761">
        <w:t>innen geöffnet. Nach Jahren intensiver Forschungs- und Restaurierungsarbeit ist eines der bedeutendsten Wohnhäuser der Wiener Moderne wieder in seiner ursprünglichen Qualität erlebbar.</w:t>
      </w:r>
    </w:p>
    <w:p w14:paraId="69D258EE" w14:textId="015569D3" w:rsidR="00A972FD" w:rsidRPr="00436761" w:rsidRDefault="00452515" w:rsidP="00B03A67">
      <w:pPr>
        <w:rPr>
          <w:sz w:val="20"/>
          <w:szCs w:val="20"/>
          <w:lang w:eastAsia="de-DE"/>
        </w:rPr>
      </w:pPr>
      <w:r w:rsidRPr="00436761">
        <w:rPr>
          <w:sz w:val="20"/>
          <w:szCs w:val="20"/>
          <w:lang w:eastAsia="de-DE"/>
        </w:rPr>
        <w:t xml:space="preserve">Unter der Leitung von Hausherr Lothar Trierenberg und dem </w:t>
      </w:r>
      <w:r w:rsidR="0018683B" w:rsidRPr="00436761">
        <w:rPr>
          <w:sz w:val="20"/>
          <w:szCs w:val="20"/>
          <w:lang w:eastAsia="de-DE"/>
        </w:rPr>
        <w:t xml:space="preserve">Architekten </w:t>
      </w:r>
      <w:r w:rsidRPr="00436761">
        <w:rPr>
          <w:sz w:val="20"/>
          <w:szCs w:val="20"/>
          <w:lang w:eastAsia="de-DE"/>
        </w:rPr>
        <w:t>Christian Prasser</w:t>
      </w:r>
      <w:r w:rsidR="0018683B" w:rsidRPr="00436761">
        <w:rPr>
          <w:sz w:val="20"/>
          <w:szCs w:val="20"/>
          <w:lang w:eastAsia="de-DE"/>
        </w:rPr>
        <w:t xml:space="preserve"> (cp-architektur)</w:t>
      </w:r>
      <w:r w:rsidRPr="00436761">
        <w:rPr>
          <w:sz w:val="20"/>
          <w:szCs w:val="20"/>
          <w:lang w:eastAsia="de-DE"/>
        </w:rPr>
        <w:t xml:space="preserve"> wurde d</w:t>
      </w:r>
      <w:r w:rsidR="00776B70" w:rsidRPr="00436761">
        <w:rPr>
          <w:sz w:val="20"/>
          <w:szCs w:val="20"/>
          <w:lang w:eastAsia="de-DE"/>
        </w:rPr>
        <w:t>ie Villa Beer</w:t>
      </w:r>
      <w:r w:rsidRPr="00436761">
        <w:rPr>
          <w:sz w:val="20"/>
          <w:szCs w:val="20"/>
          <w:lang w:eastAsia="de-DE"/>
        </w:rPr>
        <w:t xml:space="preserve"> in enger Zusammenarbeit mit Expert:innen, Handwerksbetrieben und dem </w:t>
      </w:r>
      <w:r w:rsidR="0018683B" w:rsidRPr="00436761">
        <w:rPr>
          <w:sz w:val="20"/>
          <w:szCs w:val="20"/>
          <w:lang w:eastAsia="de-DE"/>
        </w:rPr>
        <w:t xml:space="preserve">Bundesdenkmalamt </w:t>
      </w:r>
      <w:r w:rsidRPr="00436761">
        <w:rPr>
          <w:sz w:val="20"/>
          <w:szCs w:val="20"/>
          <w:lang w:eastAsia="de-DE"/>
        </w:rPr>
        <w:t xml:space="preserve">instandgesetzt. </w:t>
      </w:r>
      <w:r w:rsidR="00A972FD" w:rsidRPr="00436761">
        <w:rPr>
          <w:sz w:val="20"/>
          <w:szCs w:val="20"/>
          <w:lang w:eastAsia="de-DE"/>
        </w:rPr>
        <w:t>Alexandra Sagmeister leitete die restauratorischen Untersuchungen</w:t>
      </w:r>
      <w:r w:rsidR="00776B70" w:rsidRPr="00436761">
        <w:rPr>
          <w:sz w:val="20"/>
          <w:szCs w:val="20"/>
          <w:lang w:eastAsia="de-DE"/>
        </w:rPr>
        <w:t>, die der Sanierung voran</w:t>
      </w:r>
      <w:r w:rsidR="00D02F2E" w:rsidRPr="00436761">
        <w:rPr>
          <w:sz w:val="20"/>
          <w:szCs w:val="20"/>
          <w:lang w:eastAsia="de-DE"/>
        </w:rPr>
        <w:t xml:space="preserve"> </w:t>
      </w:r>
      <w:r w:rsidR="00776B70" w:rsidRPr="00436761">
        <w:rPr>
          <w:sz w:val="20"/>
          <w:szCs w:val="20"/>
          <w:lang w:eastAsia="de-DE"/>
        </w:rPr>
        <w:t>gingen</w:t>
      </w:r>
      <w:r w:rsidR="00A972FD" w:rsidRPr="00436761">
        <w:rPr>
          <w:sz w:val="20"/>
          <w:szCs w:val="20"/>
          <w:lang w:eastAsia="de-DE"/>
        </w:rPr>
        <w:t xml:space="preserve">. </w:t>
      </w:r>
    </w:p>
    <w:p w14:paraId="09B106E2" w14:textId="212B7A63" w:rsidR="0078328F" w:rsidRPr="00436761" w:rsidRDefault="002801C9" w:rsidP="00B03A67">
      <w:pPr>
        <w:rPr>
          <w:sz w:val="20"/>
          <w:szCs w:val="20"/>
        </w:rPr>
      </w:pPr>
      <w:r w:rsidRPr="00436761">
        <w:rPr>
          <w:sz w:val="20"/>
          <w:szCs w:val="20"/>
        </w:rPr>
        <w:t>Die Villa Beer gilt als Schlüsselwerk der österreichischen Moderne. Architekturtheoretiker Christian Kühn betonte, ihre Bedeutung könne „</w:t>
      </w:r>
      <w:r w:rsidRPr="00436761">
        <w:rPr>
          <w:i/>
          <w:iCs/>
          <w:sz w:val="20"/>
          <w:szCs w:val="20"/>
        </w:rPr>
        <w:t>kaum überschätzt werden</w:t>
      </w:r>
      <w:r w:rsidRPr="00436761">
        <w:rPr>
          <w:sz w:val="20"/>
          <w:szCs w:val="20"/>
        </w:rPr>
        <w:t>“, Friedrich Achleitner bezeichnete sie als „</w:t>
      </w:r>
      <w:r w:rsidRPr="00436761">
        <w:rPr>
          <w:i/>
          <w:iCs/>
          <w:sz w:val="20"/>
          <w:szCs w:val="20"/>
        </w:rPr>
        <w:t>das wohl bedeutendste Beispiel Wiener Wohnkultur der Zwischenkriegszeit</w:t>
      </w:r>
      <w:r w:rsidRPr="00436761">
        <w:rPr>
          <w:sz w:val="20"/>
          <w:szCs w:val="20"/>
        </w:rPr>
        <w:t>“. International steht sie in einer Reihe mit Ikonen wie der Villa Tugendhat, der Villa Savoye oder der Villa Müller.</w:t>
      </w:r>
    </w:p>
    <w:p w14:paraId="23B9D16E" w14:textId="77777777" w:rsidR="00B03A67" w:rsidRPr="00436761" w:rsidRDefault="002801C9" w:rsidP="00B03A67">
      <w:pPr>
        <w:rPr>
          <w:sz w:val="20"/>
          <w:szCs w:val="20"/>
        </w:rPr>
      </w:pPr>
      <w:r w:rsidRPr="00436761">
        <w:rPr>
          <w:sz w:val="20"/>
          <w:szCs w:val="20"/>
        </w:rPr>
        <w:t>Mit der Öffnung bietet sich die Möglichkeit, das Werk von Josef Frank neu zu entdecken. Die Villa Beer markiert den Höhepunkt seines architektonischen Schaffens und steht für eine offene, menschenfreundliche Moderne jenseits dogmatischer Strenge.</w:t>
      </w:r>
    </w:p>
    <w:p w14:paraId="56A81EA2" w14:textId="0893A8A7" w:rsidR="00252C0A" w:rsidRPr="00436761" w:rsidRDefault="00252C0A" w:rsidP="00B03A67">
      <w:pPr>
        <w:pStyle w:val="berschrift2"/>
        <w:rPr>
          <w:rStyle w:val="Fett"/>
          <w:rFonts w:ascii="Helvetica" w:hAnsi="Helvetica"/>
          <w:sz w:val="20"/>
          <w:szCs w:val="21"/>
        </w:rPr>
      </w:pPr>
      <w:r w:rsidRPr="00436761">
        <w:rPr>
          <w:rStyle w:val="Fett"/>
          <w:rFonts w:ascii="Helvetica" w:hAnsi="Helvetica"/>
          <w:sz w:val="20"/>
          <w:szCs w:val="21"/>
        </w:rPr>
        <w:t>Behutsame Restaurierung</w:t>
      </w:r>
    </w:p>
    <w:p w14:paraId="104ED0BF" w14:textId="77777777" w:rsidR="00252C0A" w:rsidRPr="00436761" w:rsidRDefault="002801C9" w:rsidP="00B03A67">
      <w:pPr>
        <w:rPr>
          <w:sz w:val="20"/>
          <w:szCs w:val="20"/>
        </w:rPr>
      </w:pPr>
      <w:r w:rsidRPr="00436761">
        <w:rPr>
          <w:sz w:val="20"/>
          <w:szCs w:val="20"/>
          <w:lang w:eastAsia="de-DE"/>
        </w:rPr>
        <w:t xml:space="preserve">Ziel war es, </w:t>
      </w:r>
      <w:r w:rsidR="00252C0A" w:rsidRPr="00436761">
        <w:rPr>
          <w:sz w:val="20"/>
          <w:szCs w:val="20"/>
        </w:rPr>
        <w:t xml:space="preserve">das Haus vor dem Verfall zu bewahren und langfristig zu sichern, sowie </w:t>
      </w:r>
      <w:r w:rsidRPr="00436761">
        <w:rPr>
          <w:sz w:val="20"/>
          <w:szCs w:val="20"/>
          <w:lang w:eastAsia="de-DE"/>
        </w:rPr>
        <w:t>den einzigartigen Charakter des Hauses wieder herzustellen und zugleich an die geplante Nutzung anzupassen.</w:t>
      </w:r>
    </w:p>
    <w:p w14:paraId="10DB4B69" w14:textId="3BF710DD" w:rsidR="002801C9" w:rsidRPr="00436761" w:rsidRDefault="002801C9" w:rsidP="00B03A67">
      <w:pPr>
        <w:rPr>
          <w:rFonts w:cs="Times New Roman"/>
          <w:sz w:val="20"/>
          <w:szCs w:val="20"/>
        </w:rPr>
      </w:pPr>
      <w:r w:rsidRPr="00436761">
        <w:rPr>
          <w:sz w:val="20"/>
          <w:szCs w:val="20"/>
        </w:rPr>
        <w:t>Das Haus war im Laufe seiner Geschichte zwar mehrfach umgebaut worden, eine grundlegende Sanierung hatte jedoch lange Zeit nicht stattgefunden. Im Zuge der aktuellen Renovierung wurden die Bereiche vom Erdgeschoss bis zum ersten Obergeschoss wieder in ihrer ursprünglichen Raumabfolge erlebbar gemacht. Dazu wurden beispielsweise nachträglich eingefügte Fenster geschlossen und zusätzlich eingezogene Wände entfernt. Die offene Raumfolge, die lichtdurchfluteten Innenräume und die außergewöhnliche Materialität prägen das Haus heute wieder so, wie sie gedacht waren.</w:t>
      </w:r>
    </w:p>
    <w:p w14:paraId="62EED3F2" w14:textId="5E54747E" w:rsidR="00776B70" w:rsidRPr="00436761" w:rsidRDefault="008A4AFF" w:rsidP="00B03A67">
      <w:pPr>
        <w:rPr>
          <w:sz w:val="20"/>
          <w:szCs w:val="20"/>
          <w:lang w:eastAsia="de-DE"/>
        </w:rPr>
      </w:pPr>
      <w:r w:rsidRPr="00436761">
        <w:rPr>
          <w:sz w:val="20"/>
          <w:szCs w:val="20"/>
        </w:rPr>
        <w:t xml:space="preserve">In einem ersten entscheidenden Schritt wurde das Haus </w:t>
      </w:r>
      <w:r w:rsidR="00241B26" w:rsidRPr="00436761">
        <w:rPr>
          <w:sz w:val="20"/>
          <w:szCs w:val="20"/>
        </w:rPr>
        <w:t xml:space="preserve">von Grund </w:t>
      </w:r>
      <w:r w:rsidRPr="00436761">
        <w:rPr>
          <w:sz w:val="20"/>
          <w:szCs w:val="20"/>
        </w:rPr>
        <w:t>auf ein</w:t>
      </w:r>
      <w:r w:rsidR="00241B26" w:rsidRPr="00436761">
        <w:rPr>
          <w:sz w:val="20"/>
          <w:szCs w:val="20"/>
        </w:rPr>
        <w:t xml:space="preserve"> neues,</w:t>
      </w:r>
      <w:r w:rsidRPr="00436761">
        <w:rPr>
          <w:sz w:val="20"/>
          <w:szCs w:val="20"/>
        </w:rPr>
        <w:t xml:space="preserve"> stabiles Fundament gesetzt und der Keller grundlegend saniert. Die bauzeitliche Raumstruktur blieb erhalten, wurde jedoch für die erforderliche Infrastruktur des zukünftigen Museumsbetriebs adaptiert. Heute beherbergt der Bereich ein Besucherfoyer mit kleinem Shop sowie </w:t>
      </w:r>
      <w:r w:rsidR="005818FD" w:rsidRPr="00436761">
        <w:rPr>
          <w:sz w:val="20"/>
          <w:szCs w:val="20"/>
        </w:rPr>
        <w:t>Räume für Vermittlung und</w:t>
      </w:r>
      <w:r w:rsidR="00776B70" w:rsidRPr="00436761">
        <w:rPr>
          <w:sz w:val="20"/>
          <w:szCs w:val="20"/>
        </w:rPr>
        <w:t xml:space="preserve"> Verwaltung, </w:t>
      </w:r>
      <w:r w:rsidRPr="00436761">
        <w:rPr>
          <w:sz w:val="20"/>
          <w:szCs w:val="20"/>
        </w:rPr>
        <w:t xml:space="preserve">eine </w:t>
      </w:r>
      <w:r w:rsidR="00776B70" w:rsidRPr="00436761">
        <w:rPr>
          <w:sz w:val="20"/>
          <w:szCs w:val="20"/>
        </w:rPr>
        <w:t xml:space="preserve">Garderobe, Sanitärbereiche </w:t>
      </w:r>
      <w:r w:rsidRPr="00436761">
        <w:rPr>
          <w:sz w:val="20"/>
          <w:szCs w:val="20"/>
        </w:rPr>
        <w:t xml:space="preserve">und </w:t>
      </w:r>
      <w:r w:rsidR="00776B70" w:rsidRPr="00436761">
        <w:rPr>
          <w:sz w:val="20"/>
          <w:szCs w:val="20"/>
        </w:rPr>
        <w:t>Technikräume.</w:t>
      </w:r>
    </w:p>
    <w:p w14:paraId="7F45E3FF" w14:textId="4DCA4E8A" w:rsidR="00776B70" w:rsidRPr="00436761" w:rsidRDefault="00776B70" w:rsidP="00B03A67">
      <w:pPr>
        <w:rPr>
          <w:sz w:val="20"/>
          <w:szCs w:val="20"/>
        </w:rPr>
      </w:pPr>
      <w:r w:rsidRPr="00436761">
        <w:rPr>
          <w:sz w:val="20"/>
          <w:szCs w:val="20"/>
        </w:rPr>
        <w:t xml:space="preserve">Im Rahmen der </w:t>
      </w:r>
      <w:r w:rsidR="008A4AFF" w:rsidRPr="00436761">
        <w:rPr>
          <w:sz w:val="20"/>
          <w:szCs w:val="20"/>
        </w:rPr>
        <w:t>Kellers</w:t>
      </w:r>
      <w:r w:rsidR="001B088C" w:rsidRPr="00436761">
        <w:rPr>
          <w:sz w:val="20"/>
          <w:szCs w:val="20"/>
        </w:rPr>
        <w:t>anierung</w:t>
      </w:r>
      <w:r w:rsidRPr="00436761">
        <w:rPr>
          <w:sz w:val="20"/>
          <w:szCs w:val="20"/>
        </w:rPr>
        <w:t xml:space="preserve"> wurde </w:t>
      </w:r>
      <w:r w:rsidR="005818FD" w:rsidRPr="00436761">
        <w:rPr>
          <w:sz w:val="20"/>
          <w:szCs w:val="20"/>
        </w:rPr>
        <w:t xml:space="preserve">weiters </w:t>
      </w:r>
      <w:r w:rsidRPr="00436761">
        <w:rPr>
          <w:sz w:val="20"/>
          <w:szCs w:val="20"/>
        </w:rPr>
        <w:t>die Terrasse vor dem Wohnzimmer unterkellert</w:t>
      </w:r>
      <w:r w:rsidR="008A4AFF" w:rsidRPr="00436761">
        <w:rPr>
          <w:sz w:val="20"/>
          <w:szCs w:val="20"/>
        </w:rPr>
        <w:t xml:space="preserve">, wodurch </w:t>
      </w:r>
      <w:r w:rsidRPr="00436761">
        <w:rPr>
          <w:sz w:val="20"/>
          <w:szCs w:val="20"/>
        </w:rPr>
        <w:t xml:space="preserve">ein klimatisch eigenständiges Schaulager </w:t>
      </w:r>
      <w:r w:rsidR="00D325FB" w:rsidRPr="00436761">
        <w:rPr>
          <w:sz w:val="20"/>
          <w:szCs w:val="20"/>
        </w:rPr>
        <w:t xml:space="preserve">für das Archiv der Villa Beer </w:t>
      </w:r>
      <w:r w:rsidR="008A4AFF" w:rsidRPr="00436761">
        <w:rPr>
          <w:sz w:val="20"/>
          <w:szCs w:val="20"/>
        </w:rPr>
        <w:t>eingerichtet werden konnte</w:t>
      </w:r>
      <w:r w:rsidRPr="00436761">
        <w:rPr>
          <w:sz w:val="20"/>
          <w:szCs w:val="20"/>
        </w:rPr>
        <w:t>.</w:t>
      </w:r>
      <w:r w:rsidR="008A4AFF" w:rsidRPr="00436761">
        <w:rPr>
          <w:sz w:val="20"/>
          <w:szCs w:val="20"/>
        </w:rPr>
        <w:t xml:space="preserve"> </w:t>
      </w:r>
      <w:r w:rsidR="00D325FB" w:rsidRPr="00436761">
        <w:rPr>
          <w:sz w:val="20"/>
          <w:szCs w:val="20"/>
        </w:rPr>
        <w:t>Die</w:t>
      </w:r>
      <w:r w:rsidR="008A4AFF" w:rsidRPr="00436761">
        <w:rPr>
          <w:sz w:val="20"/>
          <w:szCs w:val="20"/>
        </w:rPr>
        <w:t xml:space="preserve"> beiden Niveaus des Kellergeschosses </w:t>
      </w:r>
      <w:r w:rsidR="00D325FB" w:rsidRPr="00436761">
        <w:rPr>
          <w:sz w:val="20"/>
          <w:szCs w:val="20"/>
        </w:rPr>
        <w:t xml:space="preserve">wurden </w:t>
      </w:r>
      <w:r w:rsidR="008A4AFF" w:rsidRPr="00436761">
        <w:rPr>
          <w:sz w:val="20"/>
          <w:szCs w:val="20"/>
        </w:rPr>
        <w:t>mittels eines Hublifts miteinander verbunden</w:t>
      </w:r>
      <w:r w:rsidR="00D325FB" w:rsidRPr="00436761">
        <w:rPr>
          <w:sz w:val="20"/>
          <w:szCs w:val="20"/>
        </w:rPr>
        <w:t xml:space="preserve"> und ermöglichen so den barrierefreien Zugang der Sanitär- und Vermittlungsräume.</w:t>
      </w:r>
    </w:p>
    <w:p w14:paraId="60E2A3A1" w14:textId="461A8F5F" w:rsidR="00D325FB" w:rsidRPr="00436761" w:rsidRDefault="001867AA" w:rsidP="00B03A67">
      <w:pPr>
        <w:rPr>
          <w:sz w:val="20"/>
          <w:szCs w:val="20"/>
        </w:rPr>
      </w:pPr>
      <w:r w:rsidRPr="00436761">
        <w:rPr>
          <w:sz w:val="20"/>
          <w:szCs w:val="20"/>
        </w:rPr>
        <w:t xml:space="preserve">Aufgrund denkmalpflegerischer Vorgaben, den Originalputz zu erhalten, konnte </w:t>
      </w:r>
      <w:r w:rsidR="00F13790" w:rsidRPr="00436761">
        <w:rPr>
          <w:sz w:val="20"/>
          <w:szCs w:val="20"/>
        </w:rPr>
        <w:t xml:space="preserve">die </w:t>
      </w:r>
      <w:r w:rsidRPr="00436761">
        <w:rPr>
          <w:sz w:val="20"/>
          <w:szCs w:val="20"/>
        </w:rPr>
        <w:t xml:space="preserve">thermische Gebäudehülle nicht </w:t>
      </w:r>
      <w:r w:rsidR="00F13790" w:rsidRPr="00436761">
        <w:rPr>
          <w:sz w:val="20"/>
          <w:szCs w:val="20"/>
        </w:rPr>
        <w:t xml:space="preserve">wesentlich </w:t>
      </w:r>
      <w:r w:rsidRPr="00436761">
        <w:rPr>
          <w:sz w:val="20"/>
          <w:szCs w:val="20"/>
        </w:rPr>
        <w:t xml:space="preserve">verbessert werden. Durch den Einsatz von 15 Tiefenbohrungen und </w:t>
      </w:r>
      <w:r w:rsidR="00252C0A" w:rsidRPr="00436761">
        <w:rPr>
          <w:sz w:val="20"/>
          <w:szCs w:val="20"/>
        </w:rPr>
        <w:t>zwei</w:t>
      </w:r>
      <w:r w:rsidRPr="00436761">
        <w:rPr>
          <w:sz w:val="20"/>
          <w:szCs w:val="20"/>
        </w:rPr>
        <w:t xml:space="preserve"> Wärmepumpen gelang es dennoch</w:t>
      </w:r>
      <w:r w:rsidR="00252C0A" w:rsidRPr="00436761">
        <w:rPr>
          <w:sz w:val="20"/>
          <w:szCs w:val="20"/>
        </w:rPr>
        <w:t>,</w:t>
      </w:r>
      <w:r w:rsidRPr="00436761">
        <w:rPr>
          <w:sz w:val="20"/>
          <w:szCs w:val="20"/>
        </w:rPr>
        <w:t xml:space="preserve"> das originale Heizsystem mit</w:t>
      </w:r>
      <w:r w:rsidR="00252C0A" w:rsidRPr="00436761">
        <w:rPr>
          <w:sz w:val="20"/>
          <w:szCs w:val="20"/>
        </w:rPr>
        <w:t>hilfe von</w:t>
      </w:r>
      <w:r w:rsidRPr="00436761">
        <w:rPr>
          <w:sz w:val="20"/>
          <w:szCs w:val="20"/>
        </w:rPr>
        <w:t xml:space="preserve"> Geothermie und Photovoltaik nachhaltig und umweltfreundlich zu </w:t>
      </w:r>
      <w:r w:rsidR="00252C0A" w:rsidRPr="00436761">
        <w:rPr>
          <w:sz w:val="20"/>
          <w:szCs w:val="20"/>
        </w:rPr>
        <w:t>betreiben</w:t>
      </w:r>
      <w:r w:rsidRPr="00436761">
        <w:rPr>
          <w:sz w:val="20"/>
          <w:szCs w:val="20"/>
        </w:rPr>
        <w:t>. Auch die originale Verrohrung der Elektroleitungen konnte durch den Einsatz von Niedervoltleitungen</w:t>
      </w:r>
      <w:r w:rsidR="00252C0A" w:rsidRPr="00436761">
        <w:rPr>
          <w:sz w:val="20"/>
          <w:szCs w:val="20"/>
        </w:rPr>
        <w:t xml:space="preserve"> weiter genutzt werden</w:t>
      </w:r>
      <w:r w:rsidRPr="00436761">
        <w:rPr>
          <w:sz w:val="20"/>
          <w:szCs w:val="20"/>
        </w:rPr>
        <w:t xml:space="preserve">. So konnte </w:t>
      </w:r>
      <w:r w:rsidR="00252C0A" w:rsidRPr="00436761">
        <w:rPr>
          <w:sz w:val="20"/>
          <w:szCs w:val="20"/>
        </w:rPr>
        <w:t>der Originalbestand durch d</w:t>
      </w:r>
      <w:r w:rsidR="00FE136E" w:rsidRPr="00436761">
        <w:rPr>
          <w:sz w:val="20"/>
          <w:szCs w:val="20"/>
        </w:rPr>
        <w:t>ie Verwendung</w:t>
      </w:r>
      <w:r w:rsidR="00252C0A" w:rsidRPr="00436761">
        <w:rPr>
          <w:sz w:val="20"/>
          <w:szCs w:val="20"/>
        </w:rPr>
        <w:t xml:space="preserve"> moderne</w:t>
      </w:r>
      <w:r w:rsidR="00FE136E" w:rsidRPr="00436761">
        <w:rPr>
          <w:sz w:val="20"/>
          <w:szCs w:val="20"/>
        </w:rPr>
        <w:t>r</w:t>
      </w:r>
      <w:r w:rsidR="00252C0A" w:rsidRPr="00436761">
        <w:rPr>
          <w:sz w:val="20"/>
          <w:szCs w:val="20"/>
        </w:rPr>
        <w:t>, zeitgemäße</w:t>
      </w:r>
      <w:r w:rsidR="00FE136E" w:rsidRPr="00436761">
        <w:rPr>
          <w:sz w:val="20"/>
          <w:szCs w:val="20"/>
        </w:rPr>
        <w:t>r</w:t>
      </w:r>
      <w:r w:rsidR="00252C0A" w:rsidRPr="00436761">
        <w:rPr>
          <w:sz w:val="20"/>
          <w:szCs w:val="20"/>
        </w:rPr>
        <w:t xml:space="preserve"> Technologien erhalten bleiben. </w:t>
      </w:r>
    </w:p>
    <w:p w14:paraId="175034AC" w14:textId="77777777" w:rsidR="00E561A1" w:rsidRPr="00436761" w:rsidRDefault="00E561A1" w:rsidP="00B03A67">
      <w:pPr>
        <w:pStyle w:val="berschrift2"/>
        <w:rPr>
          <w:rFonts w:ascii="Helvetica" w:eastAsia="Times New Roman" w:hAnsi="Helvetica"/>
          <w:b/>
          <w:bCs/>
          <w:sz w:val="20"/>
          <w:szCs w:val="22"/>
          <w:lang w:eastAsia="de-DE"/>
        </w:rPr>
      </w:pPr>
      <w:r w:rsidRPr="00436761">
        <w:rPr>
          <w:rFonts w:ascii="Helvetica" w:eastAsia="Times New Roman" w:hAnsi="Helvetica"/>
          <w:b/>
          <w:bCs/>
          <w:sz w:val="20"/>
          <w:szCs w:val="22"/>
          <w:lang w:eastAsia="de-DE"/>
        </w:rPr>
        <w:t>Gartengestaltung</w:t>
      </w:r>
    </w:p>
    <w:p w14:paraId="48DC8C2F" w14:textId="7E7B7678" w:rsidR="00E561A1" w:rsidRPr="00436761" w:rsidRDefault="00E561A1" w:rsidP="00B03A67">
      <w:pPr>
        <w:rPr>
          <w:color w:val="auto"/>
          <w:sz w:val="20"/>
          <w:szCs w:val="20"/>
          <w:lang w:val="de-AT" w:eastAsia="de-DE"/>
        </w:rPr>
      </w:pPr>
      <w:r w:rsidRPr="00436761">
        <w:rPr>
          <w:color w:val="auto"/>
          <w:sz w:val="20"/>
          <w:szCs w:val="20"/>
          <w:lang w:val="de-AT" w:eastAsia="de-DE"/>
        </w:rPr>
        <w:t xml:space="preserve">Für die Gestaltung des Gartens zeichnet das Landschaftsarchitekturbüro Auböck + Kárász verantwortlich, das mit ihrem Entwurf bewusst den historischen Kontext des Grundstücks aufgriff.Spiegelpanele im Gartenzaun verweisen darauf, dass das Grundstück ursprünglich doppelt so </w:t>
      </w:r>
      <w:r w:rsidRPr="00436761">
        <w:rPr>
          <w:color w:val="auto"/>
          <w:sz w:val="20"/>
          <w:szCs w:val="20"/>
          <w:lang w:val="de-AT" w:eastAsia="de-DE"/>
        </w:rPr>
        <w:lastRenderedPageBreak/>
        <w:t xml:space="preserve">groß war. Beim Entwurf legte </w:t>
      </w:r>
      <w:r w:rsidR="0018683B" w:rsidRPr="00436761">
        <w:rPr>
          <w:color w:val="auto"/>
          <w:sz w:val="20"/>
          <w:szCs w:val="20"/>
          <w:lang w:val="de-AT" w:eastAsia="de-DE"/>
        </w:rPr>
        <w:t>Maria Auböck</w:t>
      </w:r>
      <w:r w:rsidRPr="00436761">
        <w:rPr>
          <w:color w:val="auto"/>
          <w:sz w:val="20"/>
          <w:szCs w:val="20"/>
          <w:lang w:val="de-AT" w:eastAsia="de-DE"/>
        </w:rPr>
        <w:t xml:space="preserve"> großen Wert darauf, den vorhandenen Baumbestand so</w:t>
      </w:r>
      <w:r w:rsidR="00FE136E" w:rsidRPr="00436761">
        <w:rPr>
          <w:color w:val="auto"/>
          <w:sz w:val="20"/>
          <w:szCs w:val="20"/>
          <w:lang w:val="de-AT" w:eastAsia="de-DE"/>
        </w:rPr>
        <w:t xml:space="preserve"> </w:t>
      </w:r>
      <w:r w:rsidRPr="00436761">
        <w:rPr>
          <w:color w:val="auto"/>
          <w:sz w:val="20"/>
          <w:szCs w:val="20"/>
          <w:lang w:val="de-AT" w:eastAsia="de-DE"/>
        </w:rPr>
        <w:t xml:space="preserve">weit wie möglich zu erhalten. Verstanden Frank und Wlach die Natur ja auch als integralen Bestandteil der gestalterischen Idee des Hauses. </w:t>
      </w:r>
    </w:p>
    <w:p w14:paraId="4FFACE66" w14:textId="0ABF9B43" w:rsidR="00E561A1" w:rsidRPr="00436761" w:rsidRDefault="00E561A1" w:rsidP="00B03A67">
      <w:pPr>
        <w:rPr>
          <w:color w:val="auto"/>
          <w:sz w:val="20"/>
          <w:szCs w:val="20"/>
          <w:lang w:val="de-AT" w:eastAsia="de-DE"/>
        </w:rPr>
      </w:pPr>
      <w:r w:rsidRPr="00436761">
        <w:rPr>
          <w:color w:val="auto"/>
          <w:sz w:val="20"/>
          <w:szCs w:val="20"/>
          <w:lang w:val="de-AT" w:eastAsia="de-DE"/>
        </w:rPr>
        <w:t xml:space="preserve">Besonders hervorzuheben ist die Neupflanzung zweier rund 60-jähriger Robinien (die ursprünglichen Bäume mussten aufgrund von Pilzbefall entfernt werden) vor der Villa. Die heutige Gartenanlage wurde so konzipiert, dass sie sowohl die ursprüngliche Beziehung zwischen Haus und </w:t>
      </w:r>
      <w:r w:rsidR="00F13790" w:rsidRPr="00436761">
        <w:rPr>
          <w:color w:val="auto"/>
          <w:sz w:val="20"/>
          <w:szCs w:val="20"/>
          <w:lang w:val="de-AT" w:eastAsia="de-DE"/>
        </w:rPr>
        <w:t xml:space="preserve">Garten </w:t>
      </w:r>
      <w:r w:rsidRPr="00436761">
        <w:rPr>
          <w:color w:val="auto"/>
          <w:sz w:val="20"/>
          <w:szCs w:val="20"/>
          <w:lang w:val="de-AT" w:eastAsia="de-DE"/>
        </w:rPr>
        <w:t>sichtbar macht als auch für Besucher:innen als Ort für Spaziergänge und Veranstaltungen funktioniert.</w:t>
      </w:r>
    </w:p>
    <w:p w14:paraId="00A52051" w14:textId="7B016227" w:rsidR="00F96A86" w:rsidRPr="00436761" w:rsidRDefault="00F96A86" w:rsidP="00B03A67">
      <w:pPr>
        <w:pStyle w:val="berschrift2"/>
        <w:rPr>
          <w:rFonts w:ascii="Helvetica" w:hAnsi="Helvetica"/>
          <w:b/>
          <w:bCs/>
          <w:sz w:val="20"/>
          <w:szCs w:val="22"/>
        </w:rPr>
      </w:pPr>
      <w:r w:rsidRPr="00436761">
        <w:rPr>
          <w:rFonts w:ascii="Helvetica" w:hAnsi="Helvetica"/>
          <w:b/>
          <w:bCs/>
          <w:sz w:val="20"/>
          <w:szCs w:val="22"/>
        </w:rPr>
        <w:t>Baukosten und Unterstützung durch die Stadt Wien</w:t>
      </w:r>
    </w:p>
    <w:p w14:paraId="5D1526AD" w14:textId="59CA4FDB" w:rsidR="00E561A1" w:rsidRPr="00436761" w:rsidRDefault="00176C76" w:rsidP="00B03A67">
      <w:pPr>
        <w:rPr>
          <w:color w:val="auto"/>
          <w:sz w:val="20"/>
          <w:szCs w:val="20"/>
          <w:lang w:val="de-AT" w:eastAsia="de-DE"/>
        </w:rPr>
      </w:pPr>
      <w:r w:rsidRPr="00436761">
        <w:rPr>
          <w:color w:val="auto"/>
          <w:sz w:val="20"/>
          <w:szCs w:val="20"/>
          <w:lang w:val="de-AT" w:eastAsia="de-DE"/>
        </w:rPr>
        <w:t>Die Projektkosten der Sanierung belaufen sich auf rund 10 Mi</w:t>
      </w:r>
      <w:r w:rsidR="00F96A86" w:rsidRPr="00436761">
        <w:rPr>
          <w:color w:val="auto"/>
          <w:sz w:val="20"/>
          <w:szCs w:val="20"/>
          <w:lang w:val="de-AT" w:eastAsia="de-DE"/>
        </w:rPr>
        <w:t>llionen</w:t>
      </w:r>
      <w:r w:rsidRPr="00436761">
        <w:rPr>
          <w:color w:val="auto"/>
          <w:sz w:val="20"/>
          <w:szCs w:val="20"/>
          <w:lang w:val="de-AT" w:eastAsia="de-DE"/>
        </w:rPr>
        <w:t xml:space="preserve"> Euro. </w:t>
      </w:r>
      <w:r w:rsidR="00000CB3" w:rsidRPr="00436761">
        <w:rPr>
          <w:color w:val="auto"/>
          <w:sz w:val="20"/>
          <w:szCs w:val="20"/>
          <w:lang w:val="de-AT" w:eastAsia="de-DE"/>
        </w:rPr>
        <w:t>Die Stadt Wien unterstützt</w:t>
      </w:r>
      <w:r w:rsidRPr="00436761">
        <w:rPr>
          <w:color w:val="auto"/>
          <w:sz w:val="20"/>
          <w:szCs w:val="20"/>
          <w:lang w:val="de-AT" w:eastAsia="de-DE"/>
        </w:rPr>
        <w:t>e die Renovierung</w:t>
      </w:r>
      <w:r w:rsidR="00FC1BCC" w:rsidRPr="00436761">
        <w:rPr>
          <w:color w:val="auto"/>
          <w:sz w:val="20"/>
          <w:szCs w:val="20"/>
          <w:lang w:val="de-AT" w:eastAsia="de-DE"/>
        </w:rPr>
        <w:t xml:space="preserve"> mit einmalig 500.000 Euro</w:t>
      </w:r>
      <w:r w:rsidR="00E0233E" w:rsidRPr="00436761">
        <w:rPr>
          <w:color w:val="auto"/>
          <w:sz w:val="20"/>
          <w:szCs w:val="20"/>
          <w:lang w:val="de-AT" w:eastAsia="de-DE"/>
        </w:rPr>
        <w:t xml:space="preserve">, </w:t>
      </w:r>
      <w:r w:rsidR="00F13582" w:rsidRPr="00436761">
        <w:rPr>
          <w:color w:val="auto"/>
          <w:sz w:val="20"/>
          <w:szCs w:val="20"/>
          <w:lang w:val="de-AT" w:eastAsia="de-DE"/>
        </w:rPr>
        <w:t xml:space="preserve">die </w:t>
      </w:r>
      <w:r w:rsidR="00E0233E" w:rsidRPr="00436761">
        <w:rPr>
          <w:color w:val="auto"/>
          <w:sz w:val="20"/>
          <w:szCs w:val="20"/>
          <w:lang w:val="de-AT" w:eastAsia="de-DE"/>
        </w:rPr>
        <w:t xml:space="preserve">Förderungen </w:t>
      </w:r>
      <w:r w:rsidR="00F13582" w:rsidRPr="00436761">
        <w:rPr>
          <w:color w:val="auto"/>
          <w:sz w:val="20"/>
          <w:szCs w:val="20"/>
          <w:lang w:val="de-AT" w:eastAsia="de-DE"/>
        </w:rPr>
        <w:t xml:space="preserve">vom Bundesdenkmalamt, belaufen sich auf rund </w:t>
      </w:r>
      <w:r w:rsidR="00FC1BCC" w:rsidRPr="00436761">
        <w:rPr>
          <w:color w:val="auto"/>
          <w:sz w:val="20"/>
          <w:szCs w:val="20"/>
          <w:lang w:val="de-AT" w:eastAsia="de-DE"/>
        </w:rPr>
        <w:t>200.000 Euro</w:t>
      </w:r>
      <w:r w:rsidR="00F13582" w:rsidRPr="00436761">
        <w:rPr>
          <w:color w:val="auto"/>
          <w:sz w:val="20"/>
          <w:szCs w:val="20"/>
          <w:lang w:val="de-AT" w:eastAsia="de-DE"/>
        </w:rPr>
        <w:t>.</w:t>
      </w:r>
      <w:r w:rsidR="00FC1BCC" w:rsidRPr="00436761">
        <w:rPr>
          <w:color w:val="auto"/>
          <w:sz w:val="20"/>
          <w:szCs w:val="20"/>
          <w:lang w:val="de-AT" w:eastAsia="de-DE"/>
        </w:rPr>
        <w:t xml:space="preserve"> </w:t>
      </w:r>
      <w:r w:rsidR="00F13582" w:rsidRPr="00436761">
        <w:rPr>
          <w:color w:val="auto"/>
          <w:sz w:val="20"/>
          <w:szCs w:val="20"/>
          <w:lang w:val="de-AT" w:eastAsia="de-DE"/>
        </w:rPr>
        <w:br/>
        <w:t>F</w:t>
      </w:r>
      <w:r w:rsidR="00FC1BCC" w:rsidRPr="00436761">
        <w:rPr>
          <w:color w:val="auto"/>
          <w:sz w:val="20"/>
          <w:szCs w:val="20"/>
          <w:lang w:val="de-AT" w:eastAsia="de-DE"/>
        </w:rPr>
        <w:t xml:space="preserve">ür </w:t>
      </w:r>
      <w:r w:rsidR="0074727B" w:rsidRPr="00436761">
        <w:rPr>
          <w:color w:val="auto"/>
          <w:sz w:val="20"/>
          <w:szCs w:val="20"/>
          <w:lang w:val="de-AT" w:eastAsia="de-DE"/>
        </w:rPr>
        <w:t>den Betrieb</w:t>
      </w:r>
      <w:r w:rsidR="00F13582" w:rsidRPr="00436761">
        <w:rPr>
          <w:color w:val="auto"/>
          <w:sz w:val="20"/>
          <w:szCs w:val="20"/>
          <w:lang w:val="de-AT" w:eastAsia="de-DE"/>
        </w:rPr>
        <w:t xml:space="preserve"> der Villa Beer als Ort der Vermittlung sind weitere Förderungen der Stadt Wien in Höhe von 200.000 Euro vorgesehen</w:t>
      </w:r>
      <w:r w:rsidR="00532617" w:rsidRPr="00436761">
        <w:rPr>
          <w:color w:val="auto"/>
          <w:sz w:val="20"/>
          <w:szCs w:val="20"/>
          <w:lang w:val="de-AT" w:eastAsia="de-DE"/>
        </w:rPr>
        <w:t>.</w:t>
      </w:r>
    </w:p>
    <w:p w14:paraId="44C48B42" w14:textId="51E61E36" w:rsidR="00D47F27" w:rsidRPr="00436761" w:rsidRDefault="00252C0A" w:rsidP="00B03A67">
      <w:pPr>
        <w:pStyle w:val="berschrift2"/>
        <w:rPr>
          <w:rFonts w:ascii="Helvetica" w:hAnsi="Helvetica"/>
          <w:b/>
          <w:bCs/>
          <w:sz w:val="20"/>
          <w:szCs w:val="22"/>
        </w:rPr>
      </w:pPr>
      <w:r w:rsidRPr="00436761">
        <w:rPr>
          <w:rFonts w:ascii="Helvetica" w:eastAsia="Times New Roman" w:hAnsi="Helvetica"/>
          <w:b/>
          <w:bCs/>
          <w:sz w:val="20"/>
          <w:szCs w:val="22"/>
          <w:lang w:eastAsia="de-DE"/>
        </w:rPr>
        <w:t>Plan zur Erbauung einer Villa für Herrn Julius und Frau Margarete Beer</w:t>
      </w:r>
      <w:r w:rsidR="00B03A67" w:rsidRPr="00436761">
        <w:rPr>
          <w:rFonts w:ascii="Helvetica" w:hAnsi="Helvetica"/>
          <w:b/>
          <w:bCs/>
          <w:sz w:val="20"/>
          <w:szCs w:val="22"/>
        </w:rPr>
        <w:br/>
        <w:t xml:space="preserve">- </w:t>
      </w:r>
      <w:r w:rsidRPr="00436761">
        <w:rPr>
          <w:rFonts w:ascii="Helvetica" w:hAnsi="Helvetica"/>
          <w:b/>
          <w:bCs/>
          <w:sz w:val="20"/>
          <w:szCs w:val="22"/>
        </w:rPr>
        <w:t xml:space="preserve">Zur Geschichte der </w:t>
      </w:r>
      <w:r w:rsidR="006D4625" w:rsidRPr="00436761">
        <w:rPr>
          <w:rFonts w:ascii="Helvetica" w:hAnsi="Helvetica"/>
          <w:b/>
          <w:bCs/>
          <w:sz w:val="20"/>
          <w:szCs w:val="22"/>
        </w:rPr>
        <w:t>Familie Beer</w:t>
      </w:r>
    </w:p>
    <w:p w14:paraId="66393D72" w14:textId="10EE6E5C" w:rsidR="0074727B" w:rsidRPr="00436761" w:rsidRDefault="00F96A86" w:rsidP="00B03A67">
      <w:pPr>
        <w:rPr>
          <w:sz w:val="20"/>
          <w:szCs w:val="20"/>
        </w:rPr>
      </w:pPr>
      <w:r w:rsidRPr="00436761">
        <w:rPr>
          <w:sz w:val="20"/>
          <w:szCs w:val="20"/>
        </w:rPr>
        <w:t xml:space="preserve">Trotz mehrjähriger Recherchen </w:t>
      </w:r>
      <w:r w:rsidR="0074727B" w:rsidRPr="00436761">
        <w:rPr>
          <w:sz w:val="20"/>
          <w:szCs w:val="20"/>
        </w:rPr>
        <w:t>durch die Villa Beer Foundation b</w:t>
      </w:r>
      <w:r w:rsidR="003B5805" w:rsidRPr="00436761">
        <w:rPr>
          <w:sz w:val="20"/>
          <w:szCs w:val="20"/>
        </w:rPr>
        <w:t>leibt</w:t>
      </w:r>
      <w:r w:rsidRPr="00436761">
        <w:rPr>
          <w:sz w:val="20"/>
          <w:szCs w:val="20"/>
        </w:rPr>
        <w:t xml:space="preserve"> die Quellenlage </w:t>
      </w:r>
      <w:r w:rsidR="0074727B" w:rsidRPr="00436761">
        <w:rPr>
          <w:sz w:val="20"/>
          <w:szCs w:val="20"/>
        </w:rPr>
        <w:t xml:space="preserve">zur Entstehung </w:t>
      </w:r>
      <w:r w:rsidRPr="00436761">
        <w:rPr>
          <w:sz w:val="20"/>
          <w:szCs w:val="20"/>
        </w:rPr>
        <w:t>der Villa Beer und zum Schicksal ihrer Erbauer</w:t>
      </w:r>
      <w:r w:rsidR="00AE7F8E" w:rsidRPr="00436761">
        <w:rPr>
          <w:sz w:val="20"/>
          <w:szCs w:val="20"/>
        </w:rPr>
        <w:t>:</w:t>
      </w:r>
      <w:r w:rsidR="00532617" w:rsidRPr="00436761">
        <w:rPr>
          <w:sz w:val="20"/>
          <w:szCs w:val="20"/>
        </w:rPr>
        <w:t xml:space="preserve"> </w:t>
      </w:r>
      <w:r w:rsidR="00AE7F8E" w:rsidRPr="00436761">
        <w:rPr>
          <w:sz w:val="20"/>
          <w:szCs w:val="20"/>
        </w:rPr>
        <w:t>innen</w:t>
      </w:r>
      <w:r w:rsidRPr="00436761">
        <w:rPr>
          <w:sz w:val="20"/>
          <w:szCs w:val="20"/>
        </w:rPr>
        <w:t xml:space="preserve"> lückenhaft; vieles stützt sich auf wenige erhaltene Dokumente und </w:t>
      </w:r>
      <w:r w:rsidR="00672AE8" w:rsidRPr="00436761">
        <w:rPr>
          <w:sz w:val="20"/>
          <w:szCs w:val="20"/>
        </w:rPr>
        <w:t>Erzählungen</w:t>
      </w:r>
      <w:r w:rsidRPr="00436761">
        <w:rPr>
          <w:sz w:val="20"/>
          <w:szCs w:val="20"/>
        </w:rPr>
        <w:t xml:space="preserve"> von Nachfahren. </w:t>
      </w:r>
    </w:p>
    <w:p w14:paraId="15D77269" w14:textId="228471DC" w:rsidR="00F96A86" w:rsidRPr="00436761" w:rsidRDefault="00F96A86" w:rsidP="00B03A67">
      <w:pPr>
        <w:rPr>
          <w:sz w:val="20"/>
          <w:szCs w:val="20"/>
        </w:rPr>
      </w:pPr>
      <w:r w:rsidRPr="00436761">
        <w:rPr>
          <w:sz w:val="20"/>
          <w:szCs w:val="20"/>
        </w:rPr>
        <w:t xml:space="preserve">Die 1929 von Julius Beer und seiner Frau Margarethe erworbene Liegenschaft im Hietzinger Villenviertel wurde von den Architekten als repräsentatives Wohnhaus für das kunstsinnige, dem liberalen Judentum </w:t>
      </w:r>
      <w:r w:rsidR="0074727B" w:rsidRPr="00436761">
        <w:rPr>
          <w:sz w:val="20"/>
          <w:szCs w:val="20"/>
        </w:rPr>
        <w:t>zugehörige</w:t>
      </w:r>
      <w:r w:rsidRPr="00436761">
        <w:rPr>
          <w:sz w:val="20"/>
          <w:szCs w:val="20"/>
        </w:rPr>
        <w:t xml:space="preserve"> Ehepaar geplant und spiegelt</w:t>
      </w:r>
      <w:r w:rsidR="0074727B" w:rsidRPr="00436761">
        <w:rPr>
          <w:sz w:val="20"/>
          <w:szCs w:val="20"/>
        </w:rPr>
        <w:t>e</w:t>
      </w:r>
      <w:r w:rsidRPr="00436761">
        <w:rPr>
          <w:sz w:val="20"/>
          <w:szCs w:val="20"/>
        </w:rPr>
        <w:t xml:space="preserve"> sowohl deren gesellschaftlichen Status als auch ihr Kulturverständnis wider. Die Villa stellte den größten privaten Auftrag der Architekten dar. </w:t>
      </w:r>
    </w:p>
    <w:p w14:paraId="06C35E28" w14:textId="73B402FF" w:rsidR="00672AE8" w:rsidRPr="00436761" w:rsidRDefault="00672AE8" w:rsidP="00B03A67">
      <w:pPr>
        <w:rPr>
          <w:rFonts w:cs="Times New Roman"/>
          <w:sz w:val="20"/>
          <w:szCs w:val="20"/>
          <w:lang w:eastAsia="de-DE"/>
        </w:rPr>
      </w:pPr>
      <w:r w:rsidRPr="00436761">
        <w:rPr>
          <w:sz w:val="20"/>
          <w:szCs w:val="20"/>
        </w:rPr>
        <w:t xml:space="preserve">Die Geschichte der Villa Beer ist untrennbar mit dem Schicksal ihrer jüdischen Bauherrschaft verbunden. </w:t>
      </w:r>
      <w:r w:rsidR="00F96A86" w:rsidRPr="00436761">
        <w:rPr>
          <w:sz w:val="20"/>
          <w:szCs w:val="20"/>
        </w:rPr>
        <w:t xml:space="preserve">Das Glück der Familie in der neuen Villa endete bereits </w:t>
      </w:r>
      <w:r w:rsidR="0074727B" w:rsidRPr="00436761">
        <w:rPr>
          <w:sz w:val="20"/>
          <w:szCs w:val="20"/>
        </w:rPr>
        <w:t xml:space="preserve">kurz nach Fertigstellung, </w:t>
      </w:r>
      <w:r w:rsidR="00F96A86" w:rsidRPr="00436761">
        <w:rPr>
          <w:sz w:val="20"/>
          <w:szCs w:val="20"/>
        </w:rPr>
        <w:t xml:space="preserve">Anfang der 1930er-Jahre, als Julius Beer nach beruflichen und wirtschaftlichen Rückschlägen seine Stellung und schließlich seine </w:t>
      </w:r>
      <w:r w:rsidRPr="00436761">
        <w:rPr>
          <w:sz w:val="20"/>
          <w:szCs w:val="20"/>
        </w:rPr>
        <w:t>Firmen</w:t>
      </w:r>
      <w:r w:rsidR="00F96A86" w:rsidRPr="00436761">
        <w:rPr>
          <w:sz w:val="20"/>
          <w:szCs w:val="20"/>
        </w:rPr>
        <w:t xml:space="preserve">anteile verlor. </w:t>
      </w:r>
      <w:r w:rsidR="003B5805" w:rsidRPr="00436761">
        <w:rPr>
          <w:sz w:val="20"/>
          <w:szCs w:val="20"/>
        </w:rPr>
        <w:t xml:space="preserve">In der Folge war </w:t>
      </w:r>
      <w:r w:rsidR="005C0925" w:rsidRPr="00436761">
        <w:rPr>
          <w:sz w:val="20"/>
          <w:szCs w:val="20"/>
        </w:rPr>
        <w:t xml:space="preserve">er </w:t>
      </w:r>
      <w:r w:rsidR="003B5805" w:rsidRPr="00436761">
        <w:rPr>
          <w:sz w:val="20"/>
          <w:szCs w:val="20"/>
        </w:rPr>
        <w:t xml:space="preserve">nicht mehr in der Lage die Kreditraten zu bedienen. Die Familie behielt zwar ein Wohnrecht, musste das Haus jedoch ab 1932 immer wieder vermieten, um die Rückzahlungen finanzieren zu können. </w:t>
      </w:r>
      <w:r w:rsidR="00D2382E" w:rsidRPr="00436761">
        <w:rPr>
          <w:rFonts w:cs="Times New Roman"/>
          <w:sz w:val="20"/>
          <w:szCs w:val="20"/>
          <w:lang w:eastAsia="de-DE"/>
        </w:rPr>
        <w:t>Zu den Mietern dieser Jahre zählten prominente Künstler wie Richard Tauber, Jan Kiepura und Martha Eggerth sowie deren Sekretär Marcel Prawy, die das Haus bis zu ihrer Vertreibung im Jahr 1938 bewohnten.</w:t>
      </w:r>
    </w:p>
    <w:p w14:paraId="52F4D250" w14:textId="2444C523" w:rsidR="00AE7F8E" w:rsidRPr="00436761" w:rsidRDefault="00F96A86" w:rsidP="00B03A67">
      <w:pPr>
        <w:rPr>
          <w:sz w:val="20"/>
          <w:szCs w:val="20"/>
        </w:rPr>
      </w:pPr>
      <w:r w:rsidRPr="00436761">
        <w:rPr>
          <w:sz w:val="20"/>
          <w:szCs w:val="20"/>
        </w:rPr>
        <w:t xml:space="preserve">Nach </w:t>
      </w:r>
      <w:r w:rsidR="0074727B" w:rsidRPr="00436761">
        <w:rPr>
          <w:sz w:val="20"/>
          <w:szCs w:val="20"/>
        </w:rPr>
        <w:t xml:space="preserve">der Machtergreifung </w:t>
      </w:r>
      <w:r w:rsidR="00672AE8" w:rsidRPr="00436761">
        <w:rPr>
          <w:sz w:val="20"/>
          <w:szCs w:val="20"/>
        </w:rPr>
        <w:t>Hitlers</w:t>
      </w:r>
      <w:r w:rsidR="00F13582" w:rsidRPr="00436761">
        <w:rPr>
          <w:sz w:val="20"/>
          <w:szCs w:val="20"/>
        </w:rPr>
        <w:t xml:space="preserve"> in Deutschland</w:t>
      </w:r>
      <w:r w:rsidR="0074727B" w:rsidRPr="00436761">
        <w:rPr>
          <w:sz w:val="20"/>
          <w:szCs w:val="20"/>
        </w:rPr>
        <w:t xml:space="preserve"> 1933 </w:t>
      </w:r>
      <w:r w:rsidR="00672AE8" w:rsidRPr="00436761">
        <w:rPr>
          <w:sz w:val="20"/>
          <w:szCs w:val="20"/>
        </w:rPr>
        <w:t xml:space="preserve">wurde die </w:t>
      </w:r>
      <w:r w:rsidR="00F13582" w:rsidRPr="00436761">
        <w:rPr>
          <w:sz w:val="20"/>
          <w:szCs w:val="20"/>
        </w:rPr>
        <w:t xml:space="preserve">Situation der </w:t>
      </w:r>
      <w:r w:rsidR="00672AE8" w:rsidRPr="00436761">
        <w:rPr>
          <w:sz w:val="20"/>
          <w:szCs w:val="20"/>
        </w:rPr>
        <w:t xml:space="preserve">Familie Beer zunehmend </w:t>
      </w:r>
      <w:r w:rsidR="00F13582" w:rsidRPr="00436761">
        <w:rPr>
          <w:sz w:val="20"/>
          <w:szCs w:val="20"/>
        </w:rPr>
        <w:t xml:space="preserve">schlechter </w:t>
      </w:r>
      <w:r w:rsidR="00672AE8" w:rsidRPr="00436761">
        <w:rPr>
          <w:sz w:val="20"/>
          <w:szCs w:val="20"/>
        </w:rPr>
        <w:t>und</w:t>
      </w:r>
      <w:r w:rsidR="0074727B" w:rsidRPr="00436761">
        <w:rPr>
          <w:sz w:val="20"/>
          <w:szCs w:val="20"/>
        </w:rPr>
        <w:t xml:space="preserve"> </w:t>
      </w:r>
      <w:r w:rsidR="00672AE8" w:rsidRPr="00436761">
        <w:rPr>
          <w:sz w:val="20"/>
          <w:szCs w:val="20"/>
        </w:rPr>
        <w:t xml:space="preserve">nach </w:t>
      </w:r>
      <w:r w:rsidRPr="00436761">
        <w:rPr>
          <w:sz w:val="20"/>
          <w:szCs w:val="20"/>
        </w:rPr>
        <w:t xml:space="preserve">dem „Anschluss“ Österreichs an das nationalsozialistische Deutschland </w:t>
      </w:r>
      <w:r w:rsidR="00AE7F8E" w:rsidRPr="00436761">
        <w:rPr>
          <w:sz w:val="20"/>
          <w:szCs w:val="20"/>
        </w:rPr>
        <w:t>1938</w:t>
      </w:r>
      <w:r w:rsidR="00672AE8" w:rsidRPr="00436761">
        <w:rPr>
          <w:sz w:val="20"/>
          <w:szCs w:val="20"/>
        </w:rPr>
        <w:t xml:space="preserve"> endgültig</w:t>
      </w:r>
      <w:r w:rsidRPr="00436761">
        <w:rPr>
          <w:sz w:val="20"/>
          <w:szCs w:val="20"/>
        </w:rPr>
        <w:t xml:space="preserve"> auseinandergerissen: Während einzelnen Familienmitgliedern die Flucht ins Exil gelang, wurde die Tochter Elisabeth Beer 1940</w:t>
      </w:r>
      <w:r w:rsidR="00D2382E" w:rsidRPr="00436761">
        <w:rPr>
          <w:sz w:val="20"/>
          <w:szCs w:val="20"/>
        </w:rPr>
        <w:t xml:space="preserve"> </w:t>
      </w:r>
      <w:r w:rsidRPr="00436761">
        <w:rPr>
          <w:sz w:val="20"/>
          <w:szCs w:val="20"/>
        </w:rPr>
        <w:t xml:space="preserve">deportiert und </w:t>
      </w:r>
      <w:r w:rsidR="00F13582" w:rsidRPr="00436761">
        <w:rPr>
          <w:sz w:val="20"/>
          <w:szCs w:val="20"/>
        </w:rPr>
        <w:t>1941 in Maly Trostinez</w:t>
      </w:r>
      <w:r w:rsidRPr="00436761">
        <w:rPr>
          <w:sz w:val="20"/>
          <w:szCs w:val="20"/>
        </w:rPr>
        <w:t xml:space="preserve"> ermordet. </w:t>
      </w:r>
    </w:p>
    <w:p w14:paraId="340DBAA4" w14:textId="77777777" w:rsidR="00AE7F8E" w:rsidRPr="00436761" w:rsidRDefault="00F96A86" w:rsidP="00B03A67">
      <w:pPr>
        <w:rPr>
          <w:sz w:val="20"/>
          <w:szCs w:val="20"/>
        </w:rPr>
      </w:pPr>
      <w:r w:rsidRPr="00436761">
        <w:rPr>
          <w:sz w:val="20"/>
          <w:szCs w:val="20"/>
        </w:rPr>
        <w:t xml:space="preserve">Das Schicksal der Familie steht exemplarisch für die Entrechtung, Vertreibung und Vernichtung der Wiener jüdischen Bevölkerung. </w:t>
      </w:r>
    </w:p>
    <w:p w14:paraId="6617D1DF" w14:textId="7D4B8F1A" w:rsidR="00F96A86" w:rsidRPr="00436761" w:rsidRDefault="00F96A86" w:rsidP="00B03A67">
      <w:pPr>
        <w:rPr>
          <w:sz w:val="20"/>
          <w:szCs w:val="20"/>
        </w:rPr>
      </w:pPr>
      <w:r w:rsidRPr="00436761">
        <w:rPr>
          <w:sz w:val="20"/>
          <w:szCs w:val="20"/>
        </w:rPr>
        <w:t>Auch die Lebenswege der Architekten spiegeln diese Zäsur wider: Josef Frank emigrierte bereits 1934 gemeinsam mit seiner Frau nach Schweden.</w:t>
      </w:r>
      <w:r w:rsidR="00F13582" w:rsidRPr="00436761">
        <w:rPr>
          <w:sz w:val="20"/>
          <w:szCs w:val="20"/>
        </w:rPr>
        <w:t xml:space="preserve"> Oskar Wlach musste 1938 Österreich verlassen und floh nach Amerika, wo er nie wieder an seine Erfolge in Wien anknüpfen konnte.</w:t>
      </w:r>
      <w:r w:rsidRPr="00436761">
        <w:rPr>
          <w:sz w:val="20"/>
          <w:szCs w:val="20"/>
        </w:rPr>
        <w:t xml:space="preserve"> </w:t>
      </w:r>
      <w:r w:rsidR="00F13582" w:rsidRPr="00436761">
        <w:rPr>
          <w:sz w:val="20"/>
          <w:szCs w:val="20"/>
        </w:rPr>
        <w:br/>
      </w:r>
      <w:r w:rsidRPr="00436761">
        <w:rPr>
          <w:sz w:val="20"/>
          <w:szCs w:val="20"/>
        </w:rPr>
        <w:t>Die Biografien der Beers wie auch Franks</w:t>
      </w:r>
      <w:r w:rsidR="00F13582" w:rsidRPr="00436761">
        <w:rPr>
          <w:sz w:val="20"/>
          <w:szCs w:val="20"/>
        </w:rPr>
        <w:t xml:space="preserve"> und Wlachs</w:t>
      </w:r>
      <w:r w:rsidRPr="00436761">
        <w:rPr>
          <w:sz w:val="20"/>
          <w:szCs w:val="20"/>
        </w:rPr>
        <w:t xml:space="preserve"> verweisen damit auf die zahlreichen zur Emigration gezwungenen Wiener Jüdinnen und</w:t>
      </w:r>
      <w:r w:rsidR="00F13582" w:rsidRPr="00436761">
        <w:rPr>
          <w:sz w:val="20"/>
          <w:szCs w:val="20"/>
        </w:rPr>
        <w:t xml:space="preserve"> Juden und</w:t>
      </w:r>
      <w:r w:rsidRPr="00436761">
        <w:rPr>
          <w:sz w:val="20"/>
          <w:szCs w:val="20"/>
        </w:rPr>
        <w:t xml:space="preserve"> auf den unwiederbringlichen Verlust, den diese Verfolgung für die kulturelle und gesellschaftliche Vielfalt der Stadt bedeutete.</w:t>
      </w:r>
    </w:p>
    <w:p w14:paraId="4CC8DCAE" w14:textId="69F2B2A0" w:rsidR="00D47F27" w:rsidRPr="00436761" w:rsidRDefault="00452515" w:rsidP="00B03A67">
      <w:pPr>
        <w:pStyle w:val="berschrift2"/>
        <w:rPr>
          <w:rFonts w:ascii="Helvetica" w:eastAsia="Times New Roman" w:hAnsi="Helvetica"/>
          <w:b/>
          <w:bCs/>
          <w:sz w:val="20"/>
          <w:szCs w:val="22"/>
          <w:lang w:val="de-AT" w:eastAsia="de-DE"/>
        </w:rPr>
      </w:pPr>
      <w:r w:rsidRPr="00436761">
        <w:rPr>
          <w:rFonts w:ascii="Helvetica" w:hAnsi="Helvetica"/>
          <w:b/>
          <w:bCs/>
          <w:sz w:val="20"/>
          <w:szCs w:val="22"/>
        </w:rPr>
        <w:t xml:space="preserve">Josef Frank neu </w:t>
      </w:r>
      <w:r w:rsidR="00176C76" w:rsidRPr="00436761">
        <w:rPr>
          <w:rFonts w:ascii="Helvetica" w:hAnsi="Helvetica"/>
          <w:b/>
          <w:bCs/>
          <w:sz w:val="20"/>
          <w:szCs w:val="22"/>
        </w:rPr>
        <w:t>erleben</w:t>
      </w:r>
      <w:r w:rsidR="00AE7F8E" w:rsidRPr="00436761">
        <w:rPr>
          <w:rFonts w:ascii="Helvetica" w:hAnsi="Helvetica"/>
          <w:b/>
          <w:bCs/>
          <w:sz w:val="20"/>
          <w:szCs w:val="22"/>
        </w:rPr>
        <w:t xml:space="preserve"> </w:t>
      </w:r>
    </w:p>
    <w:p w14:paraId="3955B9DB" w14:textId="6FC3D7F5" w:rsidR="00AE7F8E" w:rsidRPr="00436761" w:rsidRDefault="00AE7F8E" w:rsidP="00B03A67">
      <w:pPr>
        <w:rPr>
          <w:sz w:val="20"/>
          <w:szCs w:val="20"/>
        </w:rPr>
      </w:pPr>
      <w:r w:rsidRPr="00436761">
        <w:rPr>
          <w:i/>
          <w:iCs/>
          <w:sz w:val="20"/>
          <w:szCs w:val="20"/>
        </w:rPr>
        <w:t>Was ist modern?</w:t>
      </w:r>
      <w:r w:rsidRPr="00436761">
        <w:rPr>
          <w:sz w:val="20"/>
          <w:szCs w:val="20"/>
        </w:rPr>
        <w:t xml:space="preserve"> Rund ein Jahrhundert ist es her, dass Josef Frank diese Frage, der er Zeit</w:t>
      </w:r>
      <w:r w:rsidR="00D2382E" w:rsidRPr="00436761">
        <w:rPr>
          <w:sz w:val="20"/>
          <w:szCs w:val="20"/>
        </w:rPr>
        <w:t xml:space="preserve"> </w:t>
      </w:r>
      <w:r w:rsidRPr="00436761">
        <w:rPr>
          <w:sz w:val="20"/>
          <w:szCs w:val="20"/>
        </w:rPr>
        <w:t>seines Lebens gleichermaßen mit großer Ernsthaftigkeit wie Polemik nachging, bei der</w:t>
      </w:r>
      <w:r w:rsidR="00D2382E" w:rsidRPr="00436761">
        <w:rPr>
          <w:sz w:val="20"/>
          <w:szCs w:val="20"/>
        </w:rPr>
        <w:t xml:space="preserve"> </w:t>
      </w:r>
      <w:r w:rsidRPr="00436761">
        <w:rPr>
          <w:sz w:val="20"/>
          <w:szCs w:val="20"/>
        </w:rPr>
        <w:t>Werkbund-Tagung in Wien 1930 stellte. Zwei Monate später bezog die Familie</w:t>
      </w:r>
      <w:r w:rsidR="00D2382E" w:rsidRPr="00436761">
        <w:rPr>
          <w:sz w:val="20"/>
          <w:szCs w:val="20"/>
        </w:rPr>
        <w:t xml:space="preserve"> </w:t>
      </w:r>
      <w:r w:rsidRPr="00436761">
        <w:rPr>
          <w:sz w:val="20"/>
          <w:szCs w:val="20"/>
        </w:rPr>
        <w:t xml:space="preserve">Beer ihr neues Haus in der Wenzgasse, das </w:t>
      </w:r>
      <w:r w:rsidR="00475E1A" w:rsidRPr="00436761">
        <w:rPr>
          <w:sz w:val="20"/>
          <w:szCs w:val="20"/>
        </w:rPr>
        <w:lastRenderedPageBreak/>
        <w:t>zum bedeutendsten</w:t>
      </w:r>
      <w:r w:rsidRPr="00436761">
        <w:rPr>
          <w:sz w:val="20"/>
          <w:szCs w:val="20"/>
        </w:rPr>
        <w:t xml:space="preserve"> Werk von Frank und seinem</w:t>
      </w:r>
      <w:r w:rsidR="00D2382E" w:rsidRPr="00436761">
        <w:rPr>
          <w:sz w:val="20"/>
          <w:szCs w:val="20"/>
        </w:rPr>
        <w:t xml:space="preserve"> </w:t>
      </w:r>
      <w:r w:rsidRPr="00436761">
        <w:rPr>
          <w:sz w:val="20"/>
          <w:szCs w:val="20"/>
        </w:rPr>
        <w:t>langjährigen beruflichen Partner, Oskar Wlach</w:t>
      </w:r>
      <w:r w:rsidR="00475E1A" w:rsidRPr="00436761">
        <w:rPr>
          <w:sz w:val="20"/>
          <w:szCs w:val="20"/>
        </w:rPr>
        <w:t xml:space="preserve"> werden sollte</w:t>
      </w:r>
    </w:p>
    <w:p w14:paraId="5B3DA03A" w14:textId="1B4F41F1" w:rsidR="00AE7F8E" w:rsidRPr="00436761" w:rsidRDefault="00AE7F8E" w:rsidP="00B03A67">
      <w:pPr>
        <w:rPr>
          <w:sz w:val="20"/>
          <w:szCs w:val="20"/>
        </w:rPr>
      </w:pPr>
      <w:r w:rsidRPr="00436761">
        <w:rPr>
          <w:sz w:val="20"/>
          <w:szCs w:val="20"/>
        </w:rPr>
        <w:t>Die Villa Beer ist eine Ikone der Architekturgeschichte und nimmt innerhalb der österreichischen Moderne eine Schlüsselrolle ein. Anders als internationale Pendants, wie zum Beispiel die Villa Savoye in Poissy (1928–31) von Le Corbusier und Pierre Jeanneret oder die Villa Tugendhat in Brünn (1928–30) von Ludwig Mies van der Rohe, die beide bereits in den 1960er Jahren unter Denkmalschutz gestellt wurden, erhielt sie diesen Status erst 1987.</w:t>
      </w:r>
    </w:p>
    <w:p w14:paraId="1AF8DA94" w14:textId="04E2B0E1" w:rsidR="00A9253A" w:rsidRPr="00436761" w:rsidRDefault="00452515" w:rsidP="00B03A67">
      <w:pPr>
        <w:rPr>
          <w:sz w:val="20"/>
          <w:szCs w:val="20"/>
        </w:rPr>
      </w:pPr>
      <w:r w:rsidRPr="00436761">
        <w:rPr>
          <w:sz w:val="20"/>
          <w:szCs w:val="20"/>
        </w:rPr>
        <w:t>Frank, geboren 1885 in Baden bei Wien, gilt als bedeutendster Vertreter der Architekt:</w:t>
      </w:r>
      <w:r w:rsidR="005C0925" w:rsidRPr="00436761">
        <w:rPr>
          <w:sz w:val="20"/>
          <w:szCs w:val="20"/>
        </w:rPr>
        <w:t xml:space="preserve"> </w:t>
      </w:r>
      <w:r w:rsidRPr="00436761">
        <w:rPr>
          <w:sz w:val="20"/>
          <w:szCs w:val="20"/>
        </w:rPr>
        <w:t>innen Generation nach Adolf Loos und Josef Hoffma</w:t>
      </w:r>
      <w:r w:rsidR="003251F5" w:rsidRPr="00436761">
        <w:rPr>
          <w:sz w:val="20"/>
          <w:szCs w:val="20"/>
        </w:rPr>
        <w:t>nn.</w:t>
      </w:r>
      <w:r w:rsidR="00A9253A" w:rsidRPr="00436761">
        <w:rPr>
          <w:sz w:val="20"/>
          <w:szCs w:val="20"/>
        </w:rPr>
        <w:t xml:space="preserve"> Josef Frank und Oskar Wlach gaben die strenge Logik des klassischen Grundrisses allerdings zugunsten eines offenen, dreidimensional gedachten Raumgefüges auf. Unterschiedliche Höhen und Größe sind zu einer lebendigen Abfolge verbunden, die Bewegung, Orientierung und Blickbeziehungen intuitiv erlebbar macht. In Franks Essay </w:t>
      </w:r>
      <w:r w:rsidR="00A9253A" w:rsidRPr="00436761">
        <w:rPr>
          <w:i/>
          <w:iCs/>
          <w:sz w:val="20"/>
          <w:szCs w:val="20"/>
        </w:rPr>
        <w:t>„Das Haus als Weg und Platz“</w:t>
      </w:r>
      <w:r w:rsidR="00A9253A" w:rsidRPr="00436761">
        <w:rPr>
          <w:sz w:val="20"/>
          <w:szCs w:val="20"/>
        </w:rPr>
        <w:t xml:space="preserve"> beschreibt Frank </w:t>
      </w:r>
      <w:r w:rsidR="00E561A1" w:rsidRPr="00436761">
        <w:rPr>
          <w:sz w:val="20"/>
          <w:szCs w:val="20"/>
        </w:rPr>
        <w:t xml:space="preserve">1930 </w:t>
      </w:r>
      <w:r w:rsidR="00A9253A" w:rsidRPr="00436761">
        <w:rPr>
          <w:sz w:val="20"/>
          <w:szCs w:val="20"/>
        </w:rPr>
        <w:t xml:space="preserve">dieses Prinzip als spielerisches </w:t>
      </w:r>
      <w:r w:rsidR="00AE7F8E" w:rsidRPr="00436761">
        <w:rPr>
          <w:sz w:val="20"/>
          <w:szCs w:val="20"/>
        </w:rPr>
        <w:t>Zusammenspiel</w:t>
      </w:r>
      <w:r w:rsidR="00A9253A" w:rsidRPr="00436761">
        <w:rPr>
          <w:sz w:val="20"/>
          <w:szCs w:val="20"/>
        </w:rPr>
        <w:t>.</w:t>
      </w:r>
    </w:p>
    <w:p w14:paraId="57E60D3F" w14:textId="6E4E33CB" w:rsidR="00A9253A" w:rsidRPr="00436761" w:rsidRDefault="00483EE7" w:rsidP="00B03A67">
      <w:pPr>
        <w:rPr>
          <w:color w:val="auto"/>
          <w:sz w:val="20"/>
          <w:szCs w:val="20"/>
          <w:lang w:val="de-AT" w:eastAsia="de-DE"/>
        </w:rPr>
      </w:pPr>
      <w:r w:rsidRPr="00436761">
        <w:rPr>
          <w:color w:val="auto"/>
          <w:sz w:val="20"/>
          <w:szCs w:val="20"/>
          <w:lang w:val="de-AT" w:eastAsia="de-DE"/>
        </w:rPr>
        <w:t>Außen</w:t>
      </w:r>
      <w:r w:rsidR="00A9253A" w:rsidRPr="00436761">
        <w:rPr>
          <w:color w:val="auto"/>
          <w:sz w:val="20"/>
          <w:szCs w:val="20"/>
          <w:lang w:val="de-AT" w:eastAsia="de-DE"/>
        </w:rPr>
        <w:t xml:space="preserve"> setzt sich</w:t>
      </w:r>
      <w:r w:rsidRPr="00436761">
        <w:rPr>
          <w:color w:val="auto"/>
          <w:sz w:val="20"/>
          <w:szCs w:val="20"/>
          <w:lang w:val="de-AT" w:eastAsia="de-DE"/>
        </w:rPr>
        <w:t xml:space="preserve"> diese „innere Freiheit“</w:t>
      </w:r>
      <w:r w:rsidR="00A9253A" w:rsidRPr="00436761">
        <w:rPr>
          <w:color w:val="auto"/>
          <w:sz w:val="20"/>
          <w:szCs w:val="20"/>
          <w:lang w:val="de-AT" w:eastAsia="de-DE"/>
        </w:rPr>
        <w:t xml:space="preserve"> </w:t>
      </w:r>
      <w:r w:rsidR="00AE5AC4" w:rsidRPr="00436761">
        <w:rPr>
          <w:color w:val="auto"/>
          <w:sz w:val="20"/>
          <w:szCs w:val="20"/>
          <w:lang w:val="de-AT" w:eastAsia="de-DE"/>
        </w:rPr>
        <w:t xml:space="preserve">der Villa </w:t>
      </w:r>
      <w:r w:rsidR="00A9253A" w:rsidRPr="00436761">
        <w:rPr>
          <w:color w:val="auto"/>
          <w:sz w:val="20"/>
          <w:szCs w:val="20"/>
          <w:lang w:val="de-AT" w:eastAsia="de-DE"/>
        </w:rPr>
        <w:t xml:space="preserve">in </w:t>
      </w:r>
      <w:r w:rsidRPr="00436761">
        <w:rPr>
          <w:color w:val="auto"/>
          <w:sz w:val="20"/>
          <w:szCs w:val="20"/>
          <w:lang w:val="de-AT" w:eastAsia="de-DE"/>
        </w:rPr>
        <w:t xml:space="preserve">einer </w:t>
      </w:r>
      <w:r w:rsidR="00A9253A" w:rsidRPr="00436761">
        <w:rPr>
          <w:color w:val="auto"/>
          <w:sz w:val="20"/>
          <w:szCs w:val="20"/>
          <w:lang w:val="de-AT" w:eastAsia="de-DE"/>
        </w:rPr>
        <w:t>asymmetrischen, differenzierten Fassadengestaltung fort. Keller, Dachgeschoss, Terrassen und Balkone erweitern das Wohnkonzept ins Freie und schaffen Räume für Bewegung, Rückzug und Geselligkeit.</w:t>
      </w:r>
    </w:p>
    <w:p w14:paraId="009F05AE" w14:textId="2D7FBA4B" w:rsidR="003251F5" w:rsidRPr="00436761" w:rsidRDefault="00A9253A" w:rsidP="00B03A67">
      <w:pPr>
        <w:rPr>
          <w:color w:val="auto"/>
          <w:sz w:val="20"/>
          <w:szCs w:val="20"/>
          <w:lang w:val="de-AT" w:eastAsia="de-DE"/>
        </w:rPr>
      </w:pPr>
      <w:r w:rsidRPr="00436761">
        <w:rPr>
          <w:color w:val="auto"/>
          <w:sz w:val="20"/>
          <w:szCs w:val="20"/>
          <w:lang w:val="de-AT" w:eastAsia="de-DE"/>
        </w:rPr>
        <w:t>Franks Vision moderner Architektur zielte auf ein organisches, lebensnahes Haus, das Wohnen von starren Regeln befreit, Raum für Spontaneität eröffnet und die Grenzen zwischen Architektur, Innenraum und städtischem Kontext auflöst – ein Ansatz, der das moderne Wohnen bis heute nachhaltig prägt.</w:t>
      </w:r>
    </w:p>
    <w:p w14:paraId="0D21AD18" w14:textId="24F92F31" w:rsidR="0078328F" w:rsidRPr="00436761" w:rsidRDefault="0078328F" w:rsidP="0078328F">
      <w:pPr>
        <w:spacing w:after="0"/>
        <w:ind w:right="0"/>
        <w:rPr>
          <w:i/>
          <w:iCs/>
          <w:color w:val="auto"/>
          <w:sz w:val="20"/>
          <w:szCs w:val="20"/>
          <w:lang w:val="de-AT" w:eastAsia="de-DE"/>
        </w:rPr>
      </w:pPr>
      <w:r w:rsidRPr="00436761">
        <w:rPr>
          <w:i/>
          <w:iCs/>
          <w:color w:val="auto"/>
          <w:sz w:val="20"/>
          <w:szCs w:val="20"/>
          <w:lang w:val="de-AT" w:eastAsia="de-DE"/>
        </w:rPr>
        <w:t>„Das Haus stellt in seiner Gesamtkonzeption eine Meisterleistung in den Beziehungen von Regel und Freiheit dar.“</w:t>
      </w:r>
    </w:p>
    <w:p w14:paraId="37CB4BA4" w14:textId="069438E1" w:rsidR="0078328F" w:rsidRPr="00436761" w:rsidRDefault="0078328F" w:rsidP="0078328F">
      <w:pPr>
        <w:spacing w:after="0"/>
        <w:ind w:right="0"/>
        <w:rPr>
          <w:color w:val="auto"/>
          <w:sz w:val="20"/>
          <w:szCs w:val="20"/>
          <w:lang w:val="de-AT" w:eastAsia="de-DE"/>
        </w:rPr>
      </w:pPr>
      <w:r w:rsidRPr="00436761">
        <w:rPr>
          <w:color w:val="auto"/>
          <w:sz w:val="20"/>
          <w:szCs w:val="20"/>
          <w:lang w:val="de-AT" w:eastAsia="de-DE"/>
        </w:rPr>
        <w:t>(Friedrich Achleitner, 2010)</w:t>
      </w:r>
    </w:p>
    <w:p w14:paraId="401894CE" w14:textId="77777777" w:rsidR="0078328F" w:rsidRPr="00436761" w:rsidRDefault="0078328F" w:rsidP="0078328F">
      <w:pPr>
        <w:spacing w:after="0"/>
        <w:ind w:right="0"/>
        <w:rPr>
          <w:color w:val="auto"/>
          <w:sz w:val="20"/>
          <w:szCs w:val="20"/>
          <w:lang w:val="de-AT" w:eastAsia="de-DE"/>
        </w:rPr>
      </w:pPr>
    </w:p>
    <w:p w14:paraId="0B95D411" w14:textId="09CD157D" w:rsidR="00D2382E" w:rsidRPr="00436761" w:rsidRDefault="00AE7F8E" w:rsidP="00B03A67">
      <w:pPr>
        <w:rPr>
          <w:color w:val="auto"/>
          <w:sz w:val="20"/>
          <w:szCs w:val="20"/>
          <w:lang w:val="de-AT" w:eastAsia="de-DE"/>
        </w:rPr>
      </w:pPr>
      <w:r w:rsidRPr="00436761">
        <w:rPr>
          <w:sz w:val="20"/>
          <w:szCs w:val="20"/>
        </w:rPr>
        <w:t>Die Öffnung für Besucher:</w:t>
      </w:r>
      <w:r w:rsidR="005C0925" w:rsidRPr="00436761">
        <w:rPr>
          <w:sz w:val="20"/>
          <w:szCs w:val="20"/>
        </w:rPr>
        <w:t xml:space="preserve"> </w:t>
      </w:r>
      <w:r w:rsidRPr="00436761">
        <w:rPr>
          <w:sz w:val="20"/>
          <w:szCs w:val="20"/>
        </w:rPr>
        <w:t>innen ermöglicht nun das Schaffen von Josef Frank neu zu entdecken.</w:t>
      </w:r>
    </w:p>
    <w:p w14:paraId="45AD11FC" w14:textId="2D542BAE" w:rsidR="0088345C" w:rsidRPr="00436761" w:rsidRDefault="0088345C" w:rsidP="00B03A67">
      <w:pPr>
        <w:rPr>
          <w:color w:val="auto"/>
          <w:sz w:val="20"/>
          <w:szCs w:val="20"/>
          <w:lang w:val="de-AT" w:eastAsia="de-DE"/>
        </w:rPr>
      </w:pPr>
      <w:r w:rsidRPr="00436761">
        <w:rPr>
          <w:color w:val="auto"/>
          <w:sz w:val="20"/>
          <w:szCs w:val="20"/>
          <w:lang w:val="de-AT" w:eastAsia="de-DE"/>
        </w:rPr>
        <w:t xml:space="preserve">Josef Frank und sein Partner Oskar Wlach gestalteten neben der Architektur auch die gesamte Innenausstattung der Villa Beer, einschließlich Möbeln, Stoffen und Vorhängen. Produziert wurden diese Entwürfe seinerzeit von ihrer gemeinsamen Firma </w:t>
      </w:r>
      <w:r w:rsidRPr="00436761">
        <w:rPr>
          <w:i/>
          <w:iCs/>
          <w:color w:val="auto"/>
          <w:sz w:val="20"/>
          <w:szCs w:val="20"/>
          <w:lang w:val="de-AT" w:eastAsia="de-DE"/>
        </w:rPr>
        <w:t>Haus &amp; Garten</w:t>
      </w:r>
      <w:r w:rsidRPr="00436761">
        <w:rPr>
          <w:color w:val="auto"/>
          <w:sz w:val="20"/>
          <w:szCs w:val="20"/>
          <w:lang w:val="de-AT" w:eastAsia="de-DE"/>
        </w:rPr>
        <w:t xml:space="preserve">. </w:t>
      </w:r>
    </w:p>
    <w:p w14:paraId="2916AB52" w14:textId="0D07F97D" w:rsidR="0088345C" w:rsidRPr="00436761" w:rsidRDefault="0088345C" w:rsidP="00B03A67">
      <w:pPr>
        <w:rPr>
          <w:color w:val="auto"/>
          <w:sz w:val="20"/>
          <w:szCs w:val="20"/>
          <w:lang w:val="de-AT" w:eastAsia="de-DE"/>
        </w:rPr>
      </w:pPr>
      <w:r w:rsidRPr="00436761">
        <w:rPr>
          <w:color w:val="auto"/>
          <w:sz w:val="20"/>
          <w:szCs w:val="20"/>
          <w:lang w:val="de-AT" w:eastAsia="de-DE"/>
        </w:rPr>
        <w:t>Im Laufe der Jahrzehnte</w:t>
      </w:r>
      <w:r w:rsidR="00483EE7" w:rsidRPr="00436761">
        <w:rPr>
          <w:color w:val="auto"/>
          <w:sz w:val="20"/>
          <w:szCs w:val="20"/>
          <w:lang w:val="de-AT" w:eastAsia="de-DE"/>
        </w:rPr>
        <w:t xml:space="preserve"> blieben die Einbaumöbel erhalten,</w:t>
      </w:r>
      <w:r w:rsidRPr="00436761">
        <w:rPr>
          <w:color w:val="auto"/>
          <w:sz w:val="20"/>
          <w:szCs w:val="20"/>
          <w:lang w:val="de-AT" w:eastAsia="de-DE"/>
        </w:rPr>
        <w:t xml:space="preserve"> ein Großteil der originalen Möblierung</w:t>
      </w:r>
      <w:r w:rsidR="00850EFB" w:rsidRPr="00436761">
        <w:rPr>
          <w:color w:val="auto"/>
          <w:sz w:val="20"/>
          <w:szCs w:val="20"/>
          <w:lang w:val="de-AT" w:eastAsia="de-DE"/>
        </w:rPr>
        <w:t xml:space="preserve"> </w:t>
      </w:r>
      <w:r w:rsidR="00483EE7" w:rsidRPr="00436761">
        <w:rPr>
          <w:color w:val="auto"/>
          <w:sz w:val="20"/>
          <w:szCs w:val="20"/>
          <w:lang w:val="de-AT" w:eastAsia="de-DE"/>
        </w:rPr>
        <w:t xml:space="preserve">ging bis auf wenige Stücke allerdings </w:t>
      </w:r>
      <w:r w:rsidR="00850EFB" w:rsidRPr="00436761">
        <w:rPr>
          <w:color w:val="auto"/>
          <w:sz w:val="20"/>
          <w:szCs w:val="20"/>
          <w:lang w:val="de-AT" w:eastAsia="de-DE"/>
        </w:rPr>
        <w:t>verloren</w:t>
      </w:r>
      <w:r w:rsidRPr="00436761">
        <w:rPr>
          <w:sz w:val="20"/>
          <w:szCs w:val="20"/>
          <w:lang w:val="de-AT" w:eastAsia="de-DE"/>
        </w:rPr>
        <w:t xml:space="preserve">. Erhaltene Einbauelemente wurden mit großer Sorgfalt restauriert, </w:t>
      </w:r>
      <w:r w:rsidR="0030219A" w:rsidRPr="00436761">
        <w:rPr>
          <w:sz w:val="20"/>
          <w:szCs w:val="20"/>
          <w:lang w:val="de-AT" w:eastAsia="de-DE"/>
        </w:rPr>
        <w:t>fehlende Teile auch</w:t>
      </w:r>
      <w:r w:rsidRPr="00436761">
        <w:rPr>
          <w:sz w:val="20"/>
          <w:szCs w:val="20"/>
          <w:lang w:val="de-AT" w:eastAsia="de-DE"/>
        </w:rPr>
        <w:t xml:space="preserve"> ergänzt. </w:t>
      </w:r>
      <w:r w:rsidR="0030219A" w:rsidRPr="00436761">
        <w:rPr>
          <w:sz w:val="20"/>
          <w:szCs w:val="20"/>
          <w:lang w:val="de-AT" w:eastAsia="de-DE"/>
        </w:rPr>
        <w:t xml:space="preserve">Fußböden, </w:t>
      </w:r>
      <w:r w:rsidR="00850EFB" w:rsidRPr="00436761">
        <w:rPr>
          <w:sz w:val="20"/>
          <w:szCs w:val="20"/>
          <w:lang w:val="de-AT" w:eastAsia="de-DE"/>
        </w:rPr>
        <w:t xml:space="preserve">Kamine, Scherengitter, </w:t>
      </w:r>
      <w:r w:rsidR="0030219A" w:rsidRPr="00436761">
        <w:rPr>
          <w:sz w:val="20"/>
          <w:szCs w:val="20"/>
          <w:lang w:val="de-AT" w:eastAsia="de-DE"/>
        </w:rPr>
        <w:t>der Speiseaufzug</w:t>
      </w:r>
      <w:r w:rsidRPr="00436761">
        <w:rPr>
          <w:sz w:val="20"/>
          <w:szCs w:val="20"/>
          <w:lang w:val="de-AT" w:eastAsia="de-DE"/>
        </w:rPr>
        <w:t xml:space="preserve"> und Radiatoren wurden instandgesetzt und, wo erforderlich, mit hohem handwerklichem und historischem Anspruch nachgebaut, teilweise unter Einbeziehung der ursprünglich ausführenden Betriebe. Diese Arbeiten erfolgten mit großer Detailgenauigkeit und fundierter Kenntnis der bauzeitlichen Ausführung.</w:t>
      </w:r>
    </w:p>
    <w:p w14:paraId="653CED3E" w14:textId="36D3F393" w:rsidR="00AE5AC4" w:rsidRPr="00436761" w:rsidRDefault="0088345C" w:rsidP="00B03A67">
      <w:pPr>
        <w:rPr>
          <w:color w:val="auto"/>
          <w:sz w:val="20"/>
          <w:szCs w:val="20"/>
          <w:lang w:val="de-AT" w:eastAsia="de-DE"/>
        </w:rPr>
      </w:pPr>
      <w:r w:rsidRPr="00436761">
        <w:rPr>
          <w:color w:val="auto"/>
          <w:sz w:val="20"/>
          <w:szCs w:val="20"/>
          <w:lang w:val="de-AT" w:eastAsia="de-DE"/>
        </w:rPr>
        <w:t>Auf eine</w:t>
      </w:r>
      <w:r w:rsidR="00FE136E" w:rsidRPr="00436761">
        <w:rPr>
          <w:color w:val="auto"/>
          <w:sz w:val="20"/>
          <w:szCs w:val="20"/>
          <w:lang w:val="de-AT" w:eastAsia="de-DE"/>
        </w:rPr>
        <w:t xml:space="preserve"> Rekonstruktion verlorener Möbel und</w:t>
      </w:r>
      <w:r w:rsidRPr="00436761">
        <w:rPr>
          <w:color w:val="auto"/>
          <w:sz w:val="20"/>
          <w:szCs w:val="20"/>
          <w:lang w:val="de-AT" w:eastAsia="de-DE"/>
        </w:rPr>
        <w:t xml:space="preserve"> zusätzliche, nachträgliche Möblierung der Räume wurde bewusst verzichte</w:t>
      </w:r>
      <w:r w:rsidR="00BA7970" w:rsidRPr="00436761">
        <w:rPr>
          <w:color w:val="auto"/>
          <w:sz w:val="20"/>
          <w:szCs w:val="20"/>
          <w:lang w:val="de-AT" w:eastAsia="de-DE"/>
        </w:rPr>
        <w:t>t</w:t>
      </w:r>
      <w:r w:rsidR="00A537CC" w:rsidRPr="00436761">
        <w:rPr>
          <w:color w:val="auto"/>
          <w:sz w:val="20"/>
          <w:szCs w:val="20"/>
          <w:lang w:val="de-AT" w:eastAsia="de-DE"/>
        </w:rPr>
        <w:t xml:space="preserve">. Stattdessen wurden </w:t>
      </w:r>
      <w:r w:rsidR="00BA7970" w:rsidRPr="00436761">
        <w:rPr>
          <w:color w:val="auto"/>
          <w:sz w:val="20"/>
          <w:szCs w:val="20"/>
          <w:lang w:val="de-AT" w:eastAsia="de-DE"/>
        </w:rPr>
        <w:t>Leerstellen belassen</w:t>
      </w:r>
      <w:r w:rsidR="00A537CC" w:rsidRPr="00436761">
        <w:rPr>
          <w:color w:val="auto"/>
          <w:sz w:val="20"/>
          <w:szCs w:val="20"/>
          <w:lang w:val="de-AT" w:eastAsia="de-DE"/>
        </w:rPr>
        <w:t xml:space="preserve">, um Raum für die Auseinandersetzung mit der </w:t>
      </w:r>
      <w:r w:rsidR="00BA7970" w:rsidRPr="00436761">
        <w:rPr>
          <w:color w:val="auto"/>
          <w:sz w:val="20"/>
          <w:szCs w:val="20"/>
          <w:lang w:val="de-AT" w:eastAsia="de-DE"/>
        </w:rPr>
        <w:t>Geschichte des Hauses und seiner Bewohner:</w:t>
      </w:r>
      <w:r w:rsidR="00A537CC" w:rsidRPr="00436761">
        <w:rPr>
          <w:color w:val="auto"/>
          <w:sz w:val="20"/>
          <w:szCs w:val="20"/>
          <w:lang w:val="de-AT" w:eastAsia="de-DE"/>
        </w:rPr>
        <w:t xml:space="preserve"> </w:t>
      </w:r>
      <w:r w:rsidR="00BA7970" w:rsidRPr="00436761">
        <w:rPr>
          <w:color w:val="auto"/>
          <w:sz w:val="20"/>
          <w:szCs w:val="20"/>
          <w:lang w:val="de-AT" w:eastAsia="de-DE"/>
        </w:rPr>
        <w:t>innen zu</w:t>
      </w:r>
      <w:r w:rsidR="00A537CC" w:rsidRPr="00436761">
        <w:rPr>
          <w:color w:val="auto"/>
          <w:sz w:val="20"/>
          <w:szCs w:val="20"/>
          <w:lang w:val="de-AT" w:eastAsia="de-DE"/>
        </w:rPr>
        <w:t xml:space="preserve"> schaffen.</w:t>
      </w:r>
      <w:r w:rsidR="00BA7970" w:rsidRPr="00436761">
        <w:rPr>
          <w:color w:val="auto"/>
          <w:sz w:val="20"/>
          <w:szCs w:val="20"/>
          <w:lang w:val="de-AT" w:eastAsia="de-DE"/>
        </w:rPr>
        <w:t xml:space="preserve"> </w:t>
      </w:r>
    </w:p>
    <w:p w14:paraId="1323056F" w14:textId="2C370AD8" w:rsidR="00436761" w:rsidRDefault="0078328F" w:rsidP="00B03A67">
      <w:pPr>
        <w:rPr>
          <w:rFonts w:cs="Lucida Sans Unicode"/>
          <w:sz w:val="20"/>
          <w:szCs w:val="20"/>
          <w:shd w:val="clear" w:color="auto" w:fill="FFFFFF"/>
        </w:rPr>
      </w:pPr>
      <w:r w:rsidRPr="00436761">
        <w:rPr>
          <w:rFonts w:cs="Lucida Sans Unicode"/>
          <w:sz w:val="20"/>
          <w:szCs w:val="20"/>
          <w:shd w:val="clear" w:color="auto" w:fill="FFFFFF"/>
        </w:rPr>
        <w:t>„Das Haus soll in Zukunft mit Leben gefüllt werden und die Gedanken der Moderne, wie sie Josef Frank verstanden hat, in die Gegenwart tragen“, so Lothar Trierenberg (Geschäftsführer Villa Beer Foundation).</w:t>
      </w:r>
    </w:p>
    <w:p w14:paraId="173D7826" w14:textId="7E80709D" w:rsidR="00F00ACB" w:rsidRPr="00436761" w:rsidRDefault="00436761" w:rsidP="00436761">
      <w:pPr>
        <w:spacing w:line="259" w:lineRule="auto"/>
        <w:ind w:right="0"/>
        <w:rPr>
          <w:rFonts w:cs="Lucida Sans Unicode"/>
          <w:sz w:val="20"/>
          <w:szCs w:val="20"/>
          <w:shd w:val="clear" w:color="auto" w:fill="FFFFFF"/>
        </w:rPr>
      </w:pPr>
      <w:r>
        <w:rPr>
          <w:rFonts w:cs="Lucida Sans Unicode"/>
          <w:sz w:val="20"/>
          <w:szCs w:val="20"/>
          <w:shd w:val="clear" w:color="auto" w:fill="FFFFFF"/>
        </w:rPr>
        <w:br w:type="page"/>
      </w:r>
    </w:p>
    <w:p w14:paraId="5AD4269D" w14:textId="15B7F906" w:rsidR="0030219A" w:rsidRPr="00436761" w:rsidRDefault="00184139" w:rsidP="00B03A67">
      <w:pPr>
        <w:pStyle w:val="berschrift1"/>
        <w:rPr>
          <w:rFonts w:ascii="Helvetica" w:eastAsia="Times New Roman" w:hAnsi="Helvetica"/>
          <w:b/>
          <w:bCs/>
          <w:sz w:val="24"/>
          <w:szCs w:val="24"/>
          <w:lang w:eastAsia="de-DE"/>
        </w:rPr>
      </w:pPr>
      <w:r w:rsidRPr="00436761">
        <w:rPr>
          <w:rFonts w:ascii="Helvetica" w:eastAsia="Times New Roman" w:hAnsi="Helvetica"/>
          <w:b/>
          <w:bCs/>
          <w:sz w:val="24"/>
          <w:szCs w:val="24"/>
          <w:lang w:eastAsia="de-DE"/>
        </w:rPr>
        <w:lastRenderedPageBreak/>
        <w:t>Ein lebendiger Ort der Begegnung</w:t>
      </w:r>
    </w:p>
    <w:p w14:paraId="33BD9640" w14:textId="1FDE4F34" w:rsidR="00184139" w:rsidRPr="00436761" w:rsidRDefault="0064111D" w:rsidP="00B03A67">
      <w:pPr>
        <w:rPr>
          <w:rFonts w:cs="Times New Roman"/>
          <w:sz w:val="20"/>
          <w:szCs w:val="20"/>
          <w:lang w:eastAsia="de-DE"/>
        </w:rPr>
      </w:pPr>
      <w:r w:rsidRPr="00436761">
        <w:rPr>
          <w:rStyle w:val="berschrift2Zchn"/>
          <w:rFonts w:ascii="Helvetica" w:hAnsi="Helvetica"/>
          <w:b/>
          <w:bCs/>
          <w:sz w:val="20"/>
          <w:szCs w:val="22"/>
        </w:rPr>
        <w:t>Programm und Vermittlung</w:t>
      </w:r>
      <w:r w:rsidRPr="00436761">
        <w:rPr>
          <w:rStyle w:val="berschrift2Zchn"/>
          <w:rFonts w:ascii="Helvetica" w:hAnsi="Helvetica"/>
          <w:b/>
          <w:bCs/>
          <w:sz w:val="20"/>
          <w:szCs w:val="22"/>
        </w:rPr>
        <w:br/>
      </w:r>
      <w:r w:rsidR="00184139" w:rsidRPr="00436761">
        <w:rPr>
          <w:rFonts w:cs="Times New Roman"/>
          <w:sz w:val="20"/>
          <w:szCs w:val="20"/>
          <w:lang w:eastAsia="de-DE"/>
        </w:rPr>
        <w:t xml:space="preserve">Mit ihrer Öffnung wird die Villa Beer mehr als ein Denkmal: Sie soll </w:t>
      </w:r>
      <w:r w:rsidR="00C7711F" w:rsidRPr="00436761">
        <w:rPr>
          <w:rFonts w:cs="Times New Roman"/>
          <w:sz w:val="20"/>
          <w:szCs w:val="20"/>
          <w:lang w:eastAsia="de-DE"/>
        </w:rPr>
        <w:t>zu einem</w:t>
      </w:r>
      <w:r w:rsidR="00184139" w:rsidRPr="00436761">
        <w:rPr>
          <w:rFonts w:cs="Times New Roman"/>
          <w:sz w:val="20"/>
          <w:szCs w:val="20"/>
          <w:lang w:eastAsia="de-DE"/>
        </w:rPr>
        <w:t xml:space="preserve"> lebendig</w:t>
      </w:r>
      <w:r w:rsidR="00C7711F" w:rsidRPr="00436761">
        <w:rPr>
          <w:rFonts w:cs="Times New Roman"/>
          <w:sz w:val="20"/>
          <w:szCs w:val="20"/>
          <w:lang w:eastAsia="de-DE"/>
        </w:rPr>
        <w:t>en</w:t>
      </w:r>
      <w:r w:rsidR="00184139" w:rsidRPr="00436761">
        <w:rPr>
          <w:rFonts w:cs="Times New Roman"/>
          <w:sz w:val="20"/>
          <w:szCs w:val="20"/>
          <w:lang w:eastAsia="de-DE"/>
        </w:rPr>
        <w:t xml:space="preserve"> Ort für Architektur, Kultur und Forschung werden. Unter der Leitung von Katharina Egghart entsteht ein vielfältiges Programm aus Führungen, Gesprächen, Musik- und Literaturveranstaltungen, Symposien und Bildungsangeboten.</w:t>
      </w:r>
    </w:p>
    <w:p w14:paraId="3254DCB7" w14:textId="2E0B8A20" w:rsidR="0078328F" w:rsidRPr="00436761" w:rsidRDefault="0078328F" w:rsidP="00B03A67">
      <w:pPr>
        <w:rPr>
          <w:rFonts w:cs="Times New Roman"/>
          <w:i/>
          <w:iCs/>
          <w:sz w:val="20"/>
          <w:szCs w:val="20"/>
        </w:rPr>
      </w:pPr>
      <w:r w:rsidRPr="00436761">
        <w:rPr>
          <w:i/>
          <w:iCs/>
          <w:sz w:val="20"/>
          <w:szCs w:val="20"/>
        </w:rPr>
        <w:t xml:space="preserve">„Auch wenn die Villa Beer künftig öffentlich zugänglich ist, soll ihr Charakter als Wohnhaus so weit wie möglich erhalten bleiben. Besucher und Besucherinnen sollen sich als willkommene Gäste fühlen“, </w:t>
      </w:r>
      <w:r w:rsidRPr="00436761">
        <w:rPr>
          <w:sz w:val="20"/>
          <w:szCs w:val="20"/>
        </w:rPr>
        <w:t>so Katharina Egghart (Geschäftsführerin Villa Beer Foundation).</w:t>
      </w:r>
    </w:p>
    <w:p w14:paraId="784E67FE" w14:textId="322CDF04" w:rsidR="00184139" w:rsidRPr="00436761" w:rsidRDefault="0064111D" w:rsidP="00B03A67">
      <w:pPr>
        <w:rPr>
          <w:sz w:val="20"/>
          <w:szCs w:val="20"/>
        </w:rPr>
      </w:pPr>
      <w:r w:rsidRPr="00436761">
        <w:rPr>
          <w:sz w:val="20"/>
          <w:szCs w:val="20"/>
        </w:rPr>
        <w:t xml:space="preserve">Das Haus wird im Rahmen individueller und dialogischer Führungen zugänglich sein, die architektonische, gesellschaftliche und kulturelle Zusammenhänge beleuchten. </w:t>
      </w:r>
    </w:p>
    <w:p w14:paraId="1BF355BA" w14:textId="00EAC304" w:rsidR="0064111D" w:rsidRPr="00436761" w:rsidRDefault="00C7711F" w:rsidP="00B03A67">
      <w:pPr>
        <w:rPr>
          <w:sz w:val="20"/>
          <w:szCs w:val="20"/>
          <w:lang w:eastAsia="de-DE"/>
        </w:rPr>
      </w:pPr>
      <w:r w:rsidRPr="00436761">
        <w:rPr>
          <w:sz w:val="20"/>
          <w:szCs w:val="20"/>
          <w:lang w:eastAsia="de-DE"/>
        </w:rPr>
        <w:t>Von</w:t>
      </w:r>
      <w:r w:rsidR="00184139" w:rsidRPr="00436761">
        <w:rPr>
          <w:sz w:val="20"/>
          <w:szCs w:val="20"/>
          <w:lang w:eastAsia="de-DE"/>
        </w:rPr>
        <w:t xml:space="preserve"> Mittwoch bis Sonntag</w:t>
      </w:r>
      <w:r w:rsidRPr="00436761">
        <w:rPr>
          <w:sz w:val="20"/>
          <w:szCs w:val="20"/>
          <w:lang w:eastAsia="de-DE"/>
        </w:rPr>
        <w:t xml:space="preserve"> finden regelmäßig Überblicksführungen zu Architektur und Geschichte des Hauses statt</w:t>
      </w:r>
      <w:r w:rsidR="00184139" w:rsidRPr="00436761">
        <w:rPr>
          <w:sz w:val="20"/>
          <w:szCs w:val="20"/>
          <w:lang w:eastAsia="de-DE"/>
        </w:rPr>
        <w:t xml:space="preserve">. Ergänzend dazu </w:t>
      </w:r>
      <w:r w:rsidRPr="00436761">
        <w:rPr>
          <w:sz w:val="20"/>
          <w:szCs w:val="20"/>
          <w:lang w:eastAsia="de-DE"/>
        </w:rPr>
        <w:t>bieten</w:t>
      </w:r>
      <w:r w:rsidR="00184139" w:rsidRPr="00436761">
        <w:rPr>
          <w:sz w:val="20"/>
          <w:szCs w:val="20"/>
          <w:lang w:eastAsia="de-DE"/>
        </w:rPr>
        <w:t xml:space="preserve"> thematische Rundgänge</w:t>
      </w:r>
      <w:r w:rsidRPr="00436761">
        <w:rPr>
          <w:sz w:val="20"/>
          <w:szCs w:val="20"/>
          <w:lang w:eastAsia="de-DE"/>
        </w:rPr>
        <w:t xml:space="preserve"> vertiefende Einblicke -</w:t>
      </w:r>
      <w:r w:rsidR="00184139" w:rsidRPr="00436761">
        <w:rPr>
          <w:sz w:val="20"/>
          <w:szCs w:val="20"/>
          <w:lang w:eastAsia="de-DE"/>
        </w:rPr>
        <w:t xml:space="preserve"> etwa zur Restaurierung der Villa, zum Möbel- und Stoffdesign Josef Franks oder zum gesellschaftlichen Leben in der Villa.</w:t>
      </w:r>
      <w:r w:rsidR="00FE136E" w:rsidRPr="00436761">
        <w:rPr>
          <w:sz w:val="20"/>
          <w:szCs w:val="20"/>
          <w:lang w:eastAsia="de-DE"/>
        </w:rPr>
        <w:t xml:space="preserve"> </w:t>
      </w:r>
      <w:r w:rsidRPr="00436761">
        <w:rPr>
          <w:sz w:val="20"/>
          <w:szCs w:val="20"/>
          <w:lang w:eastAsia="de-DE"/>
        </w:rPr>
        <w:t>Ein z</w:t>
      </w:r>
      <w:r w:rsidR="00184139" w:rsidRPr="00436761">
        <w:rPr>
          <w:sz w:val="20"/>
          <w:szCs w:val="20"/>
          <w:lang w:eastAsia="de-DE"/>
        </w:rPr>
        <w:t xml:space="preserve">entraler Bestandteil des Programms </w:t>
      </w:r>
      <w:r w:rsidR="00FE136E" w:rsidRPr="00436761">
        <w:rPr>
          <w:sz w:val="20"/>
          <w:szCs w:val="20"/>
          <w:lang w:eastAsia="de-DE"/>
        </w:rPr>
        <w:t>wird auch</w:t>
      </w:r>
      <w:r w:rsidR="00184139" w:rsidRPr="00436761">
        <w:rPr>
          <w:sz w:val="20"/>
          <w:szCs w:val="20"/>
          <w:lang w:eastAsia="de-DE"/>
        </w:rPr>
        <w:t xml:space="preserve"> </w:t>
      </w:r>
      <w:r w:rsidRPr="00436761">
        <w:rPr>
          <w:sz w:val="20"/>
          <w:szCs w:val="20"/>
          <w:lang w:eastAsia="de-DE"/>
        </w:rPr>
        <w:t xml:space="preserve">die Auseinandersetzung mit dem </w:t>
      </w:r>
      <w:r w:rsidR="00184139" w:rsidRPr="00436761">
        <w:rPr>
          <w:sz w:val="20"/>
          <w:szCs w:val="20"/>
          <w:lang w:eastAsia="de-DE"/>
        </w:rPr>
        <w:t>jüdische</w:t>
      </w:r>
      <w:r w:rsidR="005C0925" w:rsidRPr="00436761">
        <w:rPr>
          <w:sz w:val="20"/>
          <w:szCs w:val="20"/>
          <w:lang w:eastAsia="de-DE"/>
        </w:rPr>
        <w:t>n</w:t>
      </w:r>
      <w:r w:rsidR="00184139" w:rsidRPr="00436761">
        <w:rPr>
          <w:sz w:val="20"/>
          <w:szCs w:val="20"/>
          <w:lang w:eastAsia="de-DE"/>
        </w:rPr>
        <w:t xml:space="preserve"> Leben in Hietzing vor 1938. Julius Beer </w:t>
      </w:r>
      <w:r w:rsidRPr="00436761">
        <w:rPr>
          <w:sz w:val="20"/>
          <w:szCs w:val="20"/>
          <w:lang w:eastAsia="de-DE"/>
        </w:rPr>
        <w:t xml:space="preserve">unterstützte unter anderem </w:t>
      </w:r>
      <w:r w:rsidR="00184139" w:rsidRPr="00436761">
        <w:rPr>
          <w:sz w:val="20"/>
          <w:szCs w:val="20"/>
          <w:lang w:eastAsia="de-DE"/>
        </w:rPr>
        <w:t>den Bau der architektonisch herausragenden Hietzinger Synagoge.</w:t>
      </w:r>
      <w:r w:rsidR="00FE136E" w:rsidRPr="00436761">
        <w:rPr>
          <w:sz w:val="20"/>
          <w:szCs w:val="20"/>
          <w:lang w:eastAsia="de-DE"/>
        </w:rPr>
        <w:t xml:space="preserve"> </w:t>
      </w:r>
      <w:r w:rsidR="00184139" w:rsidRPr="00436761">
        <w:rPr>
          <w:sz w:val="20"/>
          <w:szCs w:val="20"/>
          <w:lang w:eastAsia="de-DE"/>
        </w:rPr>
        <w:t>Nicht zuletzt wird der umliegende Stadtraum in die Programme einbezogen – von benachbarten Villen Adolf Loos’, der für Josef Frank eine wichtige Rolle spielte, bis hin zur von Josef Frank initiierten und mitgeplanten Werkbundsiedlung.</w:t>
      </w:r>
      <w:r w:rsidRPr="00436761">
        <w:rPr>
          <w:sz w:val="20"/>
          <w:szCs w:val="20"/>
          <w:lang w:eastAsia="de-DE"/>
        </w:rPr>
        <w:t xml:space="preserve"> </w:t>
      </w:r>
    </w:p>
    <w:p w14:paraId="612C8BF2" w14:textId="630E355C" w:rsidR="0064111D" w:rsidRPr="00436761" w:rsidRDefault="0064111D" w:rsidP="00B03A67">
      <w:pPr>
        <w:rPr>
          <w:color w:val="auto"/>
          <w:sz w:val="20"/>
          <w:szCs w:val="20"/>
          <w:lang w:val="de-AT" w:eastAsia="de-DE"/>
        </w:rPr>
      </w:pPr>
      <w:r w:rsidRPr="00436761">
        <w:rPr>
          <w:color w:val="auto"/>
          <w:sz w:val="20"/>
          <w:szCs w:val="20"/>
          <w:lang w:val="de-AT" w:eastAsia="de-DE"/>
        </w:rPr>
        <w:t>Darüber hinaus werden Führungen für private Gruppen, Freundeskreise, Studierende, Architekt:innen sowie weitere Besucher:innen aus Wien und aller Welt angeboten; diese können</w:t>
      </w:r>
      <w:r w:rsidR="00C7711F" w:rsidRPr="00436761">
        <w:rPr>
          <w:color w:val="auto"/>
          <w:sz w:val="20"/>
          <w:szCs w:val="20"/>
          <w:lang w:val="de-AT" w:eastAsia="de-DE"/>
        </w:rPr>
        <w:t xml:space="preserve"> -</w:t>
      </w:r>
      <w:r w:rsidRPr="00436761">
        <w:rPr>
          <w:color w:val="auto"/>
          <w:sz w:val="20"/>
          <w:szCs w:val="20"/>
          <w:lang w:val="de-AT" w:eastAsia="de-DE"/>
        </w:rPr>
        <w:t xml:space="preserve"> je nach Kapazität </w:t>
      </w:r>
      <w:r w:rsidR="00C7711F" w:rsidRPr="00436761">
        <w:rPr>
          <w:color w:val="auto"/>
          <w:sz w:val="20"/>
          <w:szCs w:val="20"/>
          <w:lang w:val="de-AT" w:eastAsia="de-DE"/>
        </w:rPr>
        <w:t xml:space="preserve">- </w:t>
      </w:r>
      <w:r w:rsidRPr="00436761">
        <w:rPr>
          <w:color w:val="auto"/>
          <w:sz w:val="20"/>
          <w:szCs w:val="20"/>
          <w:lang w:val="de-AT" w:eastAsia="de-DE"/>
        </w:rPr>
        <w:t>individuell gebucht werden.</w:t>
      </w:r>
    </w:p>
    <w:p w14:paraId="0B42A685" w14:textId="10AA3D56" w:rsidR="00D6741E" w:rsidRPr="00436761" w:rsidRDefault="005B14C5" w:rsidP="00B03A67">
      <w:pPr>
        <w:rPr>
          <w:color w:val="auto"/>
          <w:sz w:val="20"/>
          <w:szCs w:val="20"/>
          <w:lang w:val="de-AT" w:eastAsia="de-DE"/>
        </w:rPr>
      </w:pPr>
      <w:r w:rsidRPr="00436761">
        <w:rPr>
          <w:color w:val="000000"/>
          <w:sz w:val="20"/>
          <w:szCs w:val="20"/>
        </w:rPr>
        <w:t>An</w:t>
      </w:r>
      <w:r w:rsidR="00D6741E" w:rsidRPr="00436761">
        <w:rPr>
          <w:color w:val="000000"/>
          <w:sz w:val="20"/>
          <w:szCs w:val="20"/>
        </w:rPr>
        <w:t xml:space="preserve"> Wochenenden </w:t>
      </w:r>
      <w:r w:rsidRPr="00436761">
        <w:rPr>
          <w:color w:val="000000"/>
          <w:sz w:val="20"/>
          <w:szCs w:val="20"/>
        </w:rPr>
        <w:t>kann</w:t>
      </w:r>
      <w:r w:rsidR="00D6741E" w:rsidRPr="00436761">
        <w:rPr>
          <w:color w:val="000000"/>
          <w:sz w:val="20"/>
          <w:szCs w:val="20"/>
        </w:rPr>
        <w:t xml:space="preserve"> das Haus für einen begrenzten Zeitraum ohne Führung besuch</w:t>
      </w:r>
      <w:r w:rsidRPr="00436761">
        <w:rPr>
          <w:color w:val="000000"/>
          <w:sz w:val="20"/>
          <w:szCs w:val="20"/>
        </w:rPr>
        <w:t>t werden</w:t>
      </w:r>
      <w:r w:rsidR="00D6741E" w:rsidRPr="00436761">
        <w:rPr>
          <w:color w:val="000000"/>
          <w:sz w:val="20"/>
          <w:szCs w:val="20"/>
        </w:rPr>
        <w:t>, um die Architektur eigenständig zu entdecken und zu erleben. Die Gäste können das Haus</w:t>
      </w:r>
      <w:r w:rsidR="00894EA6" w:rsidRPr="00436761">
        <w:rPr>
          <w:color w:val="000000"/>
          <w:sz w:val="20"/>
          <w:szCs w:val="20"/>
        </w:rPr>
        <w:t xml:space="preserve"> dabei –</w:t>
      </w:r>
      <w:r w:rsidR="00D6741E" w:rsidRPr="00436761">
        <w:rPr>
          <w:color w:val="000000"/>
          <w:sz w:val="20"/>
          <w:szCs w:val="20"/>
        </w:rPr>
        <w:t xml:space="preserve"> </w:t>
      </w:r>
      <w:r w:rsidR="00894EA6" w:rsidRPr="00436761">
        <w:rPr>
          <w:color w:val="000000"/>
          <w:sz w:val="20"/>
          <w:szCs w:val="20"/>
        </w:rPr>
        <w:t>beinahe wie</w:t>
      </w:r>
      <w:r w:rsidR="00D6741E" w:rsidRPr="00436761">
        <w:rPr>
          <w:color w:val="000000"/>
          <w:sz w:val="20"/>
          <w:szCs w:val="20"/>
        </w:rPr>
        <w:t xml:space="preserve"> Bewohner:</w:t>
      </w:r>
      <w:r w:rsidR="00894EA6" w:rsidRPr="00436761">
        <w:rPr>
          <w:color w:val="000000"/>
          <w:sz w:val="20"/>
          <w:szCs w:val="20"/>
        </w:rPr>
        <w:t xml:space="preserve"> </w:t>
      </w:r>
      <w:r w:rsidR="00D6741E" w:rsidRPr="00436761">
        <w:rPr>
          <w:color w:val="000000"/>
          <w:sz w:val="20"/>
          <w:szCs w:val="20"/>
        </w:rPr>
        <w:t xml:space="preserve">innen </w:t>
      </w:r>
      <w:r w:rsidR="00894EA6" w:rsidRPr="00436761">
        <w:rPr>
          <w:color w:val="000000"/>
          <w:sz w:val="20"/>
          <w:szCs w:val="20"/>
        </w:rPr>
        <w:t xml:space="preserve">- </w:t>
      </w:r>
      <w:r w:rsidR="00D6741E" w:rsidRPr="00436761">
        <w:rPr>
          <w:color w:val="000000"/>
          <w:sz w:val="20"/>
          <w:szCs w:val="20"/>
        </w:rPr>
        <w:t xml:space="preserve">genießen und mit einem Buch aus der Bibliothek </w:t>
      </w:r>
      <w:r w:rsidRPr="00436761">
        <w:rPr>
          <w:color w:val="000000"/>
          <w:sz w:val="20"/>
          <w:szCs w:val="20"/>
        </w:rPr>
        <w:t>schmökern</w:t>
      </w:r>
      <w:r w:rsidR="00894EA6" w:rsidRPr="00436761">
        <w:rPr>
          <w:color w:val="000000"/>
          <w:sz w:val="20"/>
          <w:szCs w:val="20"/>
        </w:rPr>
        <w:t xml:space="preserve"> und</w:t>
      </w:r>
      <w:r w:rsidR="00D6741E" w:rsidRPr="00436761">
        <w:rPr>
          <w:color w:val="000000"/>
          <w:sz w:val="20"/>
          <w:szCs w:val="20"/>
        </w:rPr>
        <w:t xml:space="preserve"> im </w:t>
      </w:r>
      <w:r w:rsidRPr="00436761">
        <w:rPr>
          <w:color w:val="000000"/>
          <w:sz w:val="20"/>
          <w:szCs w:val="20"/>
        </w:rPr>
        <w:t>Fauteuil</w:t>
      </w:r>
      <w:r w:rsidR="00D6741E" w:rsidRPr="00436761">
        <w:rPr>
          <w:color w:val="000000"/>
          <w:sz w:val="20"/>
          <w:szCs w:val="20"/>
        </w:rPr>
        <w:t xml:space="preserve"> Platz nehmen.  </w:t>
      </w:r>
      <w:r w:rsidR="00D6741E" w:rsidRPr="00436761">
        <w:rPr>
          <w:color w:val="auto"/>
          <w:sz w:val="20"/>
          <w:szCs w:val="20"/>
          <w:lang w:val="de-AT" w:eastAsia="de-DE"/>
        </w:rPr>
        <w:t xml:space="preserve">Aus Sicherheitsgründen sind </w:t>
      </w:r>
      <w:r w:rsidR="00894EA6" w:rsidRPr="00436761">
        <w:rPr>
          <w:color w:val="auto"/>
          <w:sz w:val="20"/>
          <w:szCs w:val="20"/>
          <w:lang w:val="de-AT" w:eastAsia="de-DE"/>
        </w:rPr>
        <w:t>beim</w:t>
      </w:r>
      <w:r w:rsidR="00D6741E" w:rsidRPr="00436761">
        <w:rPr>
          <w:color w:val="auto"/>
          <w:sz w:val="20"/>
          <w:szCs w:val="20"/>
          <w:lang w:val="de-AT" w:eastAsia="de-DE"/>
        </w:rPr>
        <w:t xml:space="preserve"> freien Besuch </w:t>
      </w:r>
      <w:r w:rsidR="00894EA6" w:rsidRPr="00436761">
        <w:rPr>
          <w:color w:val="auto"/>
          <w:sz w:val="20"/>
          <w:szCs w:val="20"/>
          <w:lang w:val="de-AT" w:eastAsia="de-DE"/>
        </w:rPr>
        <w:t>jedoch nicht</w:t>
      </w:r>
      <w:r w:rsidR="00D6741E" w:rsidRPr="00436761">
        <w:rPr>
          <w:color w:val="auto"/>
          <w:sz w:val="20"/>
          <w:szCs w:val="20"/>
          <w:lang w:val="de-AT" w:eastAsia="de-DE"/>
        </w:rPr>
        <w:t xml:space="preserve"> alle Räume</w:t>
      </w:r>
      <w:r w:rsidR="00894EA6" w:rsidRPr="00436761">
        <w:rPr>
          <w:color w:val="auto"/>
          <w:sz w:val="20"/>
          <w:szCs w:val="20"/>
          <w:lang w:val="de-AT" w:eastAsia="de-DE"/>
        </w:rPr>
        <w:t xml:space="preserve"> des Hauses</w:t>
      </w:r>
      <w:r w:rsidR="00D6741E" w:rsidRPr="00436761">
        <w:rPr>
          <w:color w:val="auto"/>
          <w:sz w:val="20"/>
          <w:szCs w:val="20"/>
          <w:lang w:val="de-AT" w:eastAsia="de-DE"/>
        </w:rPr>
        <w:t xml:space="preserve"> zugänglich. </w:t>
      </w:r>
    </w:p>
    <w:p w14:paraId="6621F5B1" w14:textId="2C22BA2D" w:rsidR="0064111D" w:rsidRPr="00436761" w:rsidRDefault="00184139" w:rsidP="00B03A67">
      <w:pPr>
        <w:pStyle w:val="berschrift2"/>
        <w:rPr>
          <w:rFonts w:ascii="Helvetica" w:eastAsia="Times New Roman" w:hAnsi="Helvetica"/>
          <w:b/>
          <w:bCs/>
          <w:sz w:val="20"/>
          <w:szCs w:val="22"/>
          <w:lang w:eastAsia="de-DE"/>
        </w:rPr>
      </w:pPr>
      <w:r w:rsidRPr="00436761">
        <w:rPr>
          <w:rFonts w:ascii="Helvetica" w:eastAsia="Times New Roman" w:hAnsi="Helvetica"/>
          <w:b/>
          <w:bCs/>
          <w:sz w:val="20"/>
          <w:szCs w:val="22"/>
          <w:lang w:eastAsia="de-DE"/>
        </w:rPr>
        <w:t>Schulprogramme</w:t>
      </w:r>
    </w:p>
    <w:p w14:paraId="0717A5E1" w14:textId="09A0843E" w:rsidR="0064111D" w:rsidRPr="00436761" w:rsidRDefault="0064111D" w:rsidP="00B03A67">
      <w:pPr>
        <w:rPr>
          <w:sz w:val="20"/>
          <w:szCs w:val="20"/>
          <w:lang w:eastAsia="de-DE"/>
        </w:rPr>
      </w:pPr>
      <w:r w:rsidRPr="00436761">
        <w:rPr>
          <w:sz w:val="20"/>
          <w:szCs w:val="20"/>
          <w:lang w:eastAsia="de-DE"/>
        </w:rPr>
        <w:t xml:space="preserve">Ab Herbst 2026 </w:t>
      </w:r>
      <w:r w:rsidR="00C7711F" w:rsidRPr="00436761">
        <w:rPr>
          <w:sz w:val="20"/>
          <w:szCs w:val="20"/>
          <w:lang w:eastAsia="de-DE"/>
        </w:rPr>
        <w:t>erweitern</w:t>
      </w:r>
      <w:r w:rsidRPr="00436761">
        <w:rPr>
          <w:sz w:val="20"/>
          <w:szCs w:val="20"/>
          <w:lang w:eastAsia="de-DE"/>
        </w:rPr>
        <w:t xml:space="preserve"> Programme für Schüler:</w:t>
      </w:r>
      <w:r w:rsidR="00C7711F" w:rsidRPr="00436761">
        <w:rPr>
          <w:sz w:val="20"/>
          <w:szCs w:val="20"/>
          <w:lang w:eastAsia="de-DE"/>
        </w:rPr>
        <w:t xml:space="preserve"> </w:t>
      </w:r>
      <w:r w:rsidRPr="00436761">
        <w:rPr>
          <w:sz w:val="20"/>
          <w:szCs w:val="20"/>
          <w:lang w:eastAsia="de-DE"/>
        </w:rPr>
        <w:t xml:space="preserve">innen </w:t>
      </w:r>
      <w:r w:rsidR="00C7711F" w:rsidRPr="00436761">
        <w:rPr>
          <w:sz w:val="20"/>
          <w:szCs w:val="20"/>
          <w:lang w:eastAsia="de-DE"/>
        </w:rPr>
        <w:t>verschiedener</w:t>
      </w:r>
      <w:r w:rsidRPr="00436761">
        <w:rPr>
          <w:sz w:val="20"/>
          <w:szCs w:val="20"/>
          <w:lang w:eastAsia="de-DE"/>
        </w:rPr>
        <w:t xml:space="preserve"> Alters</w:t>
      </w:r>
      <w:r w:rsidR="00C7711F" w:rsidRPr="00436761">
        <w:rPr>
          <w:sz w:val="20"/>
          <w:szCs w:val="20"/>
          <w:lang w:eastAsia="de-DE"/>
        </w:rPr>
        <w:t>stufen</w:t>
      </w:r>
      <w:r w:rsidRPr="00436761">
        <w:rPr>
          <w:sz w:val="20"/>
          <w:szCs w:val="20"/>
          <w:lang w:eastAsia="de-DE"/>
        </w:rPr>
        <w:t>, Workshops</w:t>
      </w:r>
      <w:r w:rsidR="00C7711F" w:rsidRPr="00436761">
        <w:rPr>
          <w:sz w:val="20"/>
          <w:szCs w:val="20"/>
          <w:lang w:eastAsia="de-DE"/>
        </w:rPr>
        <w:t xml:space="preserve"> und A</w:t>
      </w:r>
      <w:r w:rsidRPr="00436761">
        <w:rPr>
          <w:sz w:val="20"/>
          <w:szCs w:val="20"/>
          <w:lang w:eastAsia="de-DE"/>
        </w:rPr>
        <w:t xml:space="preserve">kademieformate für Erwachsene sowie Spaziergänge </w:t>
      </w:r>
      <w:r w:rsidR="00C7711F" w:rsidRPr="00436761">
        <w:rPr>
          <w:sz w:val="20"/>
          <w:szCs w:val="20"/>
          <w:lang w:eastAsia="de-DE"/>
        </w:rPr>
        <w:t>das Angebot. Sie</w:t>
      </w:r>
      <w:r w:rsidRPr="00436761">
        <w:rPr>
          <w:sz w:val="20"/>
          <w:szCs w:val="20"/>
          <w:lang w:eastAsia="de-DE"/>
        </w:rPr>
        <w:t xml:space="preserve"> </w:t>
      </w:r>
      <w:r w:rsidR="005C0925" w:rsidRPr="00436761">
        <w:rPr>
          <w:sz w:val="20"/>
          <w:szCs w:val="20"/>
          <w:lang w:eastAsia="de-DE"/>
        </w:rPr>
        <w:t xml:space="preserve">behandeln </w:t>
      </w:r>
      <w:r w:rsidRPr="00436761">
        <w:rPr>
          <w:sz w:val="20"/>
          <w:szCs w:val="20"/>
          <w:lang w:eastAsia="de-DE"/>
        </w:rPr>
        <w:t xml:space="preserve">die Architektur und Geschichte der Villa Beer </w:t>
      </w:r>
      <w:r w:rsidR="00C7711F" w:rsidRPr="00436761">
        <w:rPr>
          <w:sz w:val="20"/>
          <w:szCs w:val="20"/>
          <w:lang w:eastAsia="de-DE"/>
        </w:rPr>
        <w:t>sowie</w:t>
      </w:r>
      <w:r w:rsidRPr="00436761">
        <w:rPr>
          <w:sz w:val="20"/>
          <w:szCs w:val="20"/>
          <w:lang w:eastAsia="de-DE"/>
        </w:rPr>
        <w:t xml:space="preserve"> ihrer </w:t>
      </w:r>
      <w:r w:rsidR="00C7711F" w:rsidRPr="00436761">
        <w:rPr>
          <w:sz w:val="20"/>
          <w:szCs w:val="20"/>
          <w:lang w:eastAsia="de-DE"/>
        </w:rPr>
        <w:t xml:space="preserve">unmittelbaren </w:t>
      </w:r>
      <w:r w:rsidRPr="00436761">
        <w:rPr>
          <w:sz w:val="20"/>
          <w:szCs w:val="20"/>
          <w:lang w:eastAsia="de-DE"/>
        </w:rPr>
        <w:t xml:space="preserve">Umgebung. </w:t>
      </w:r>
    </w:p>
    <w:p w14:paraId="3D03E960" w14:textId="0D4A79A1" w:rsidR="00184139" w:rsidRPr="00436761" w:rsidRDefault="00184139" w:rsidP="00B03A67">
      <w:pPr>
        <w:pStyle w:val="berschrift2"/>
        <w:rPr>
          <w:rFonts w:ascii="Helvetica" w:eastAsia="Times New Roman" w:hAnsi="Helvetica"/>
          <w:b/>
          <w:bCs/>
          <w:sz w:val="20"/>
          <w:szCs w:val="22"/>
          <w:lang w:eastAsia="de-DE"/>
        </w:rPr>
      </w:pPr>
      <w:r w:rsidRPr="00436761">
        <w:rPr>
          <w:rFonts w:ascii="Helvetica" w:eastAsia="Times New Roman" w:hAnsi="Helvetica"/>
          <w:b/>
          <w:bCs/>
          <w:sz w:val="20"/>
          <w:szCs w:val="22"/>
          <w:lang w:eastAsia="de-DE"/>
        </w:rPr>
        <w:t xml:space="preserve">Wissenschaft, Forschung und Residence-Programme </w:t>
      </w:r>
    </w:p>
    <w:p w14:paraId="156C568B" w14:textId="676034D8" w:rsidR="00184139" w:rsidRPr="00436761" w:rsidRDefault="00C7711F" w:rsidP="00B03A67">
      <w:pPr>
        <w:rPr>
          <w:sz w:val="20"/>
          <w:szCs w:val="20"/>
          <w:lang w:eastAsia="de-DE"/>
        </w:rPr>
      </w:pPr>
      <w:r w:rsidRPr="00436761">
        <w:rPr>
          <w:sz w:val="20"/>
          <w:szCs w:val="20"/>
          <w:lang w:eastAsia="de-DE"/>
        </w:rPr>
        <w:t>Geplant</w:t>
      </w:r>
      <w:r w:rsidR="00184139" w:rsidRPr="00436761">
        <w:rPr>
          <w:sz w:val="20"/>
          <w:szCs w:val="20"/>
          <w:lang w:eastAsia="de-DE"/>
        </w:rPr>
        <w:t xml:space="preserve"> sind </w:t>
      </w:r>
      <w:r w:rsidR="005C0925" w:rsidRPr="00436761">
        <w:rPr>
          <w:sz w:val="20"/>
          <w:szCs w:val="20"/>
          <w:lang w:eastAsia="de-DE"/>
        </w:rPr>
        <w:t xml:space="preserve">zudem </w:t>
      </w:r>
      <w:r w:rsidR="00184139" w:rsidRPr="00436761">
        <w:rPr>
          <w:sz w:val="20"/>
          <w:szCs w:val="20"/>
          <w:lang w:eastAsia="de-DE"/>
        </w:rPr>
        <w:t>ein jährliches Symposium, die Zusammenarbeit mit wissenschaftlichen Institutionen, Forschungs-Residencies sowie eine</w:t>
      </w:r>
      <w:r w:rsidRPr="00436761">
        <w:rPr>
          <w:sz w:val="20"/>
          <w:szCs w:val="20"/>
          <w:lang w:eastAsia="de-DE"/>
        </w:rPr>
        <w:t xml:space="preserve"> eigene</w:t>
      </w:r>
      <w:r w:rsidR="00184139" w:rsidRPr="00436761">
        <w:rPr>
          <w:sz w:val="20"/>
          <w:szCs w:val="20"/>
          <w:lang w:eastAsia="de-DE"/>
        </w:rPr>
        <w:t xml:space="preserve"> Publikationsreihe. </w:t>
      </w:r>
    </w:p>
    <w:p w14:paraId="7840CDD6" w14:textId="414FAD1A" w:rsidR="00184139" w:rsidRPr="00436761" w:rsidRDefault="00184139" w:rsidP="00B03A67">
      <w:pPr>
        <w:rPr>
          <w:sz w:val="20"/>
          <w:szCs w:val="20"/>
          <w:lang w:eastAsia="de-DE"/>
        </w:rPr>
      </w:pPr>
      <w:r w:rsidRPr="00436761">
        <w:rPr>
          <w:sz w:val="20"/>
          <w:szCs w:val="20"/>
          <w:lang w:eastAsia="de-DE"/>
        </w:rPr>
        <w:t xml:space="preserve">Das Haus </w:t>
      </w:r>
      <w:r w:rsidR="00C7711F" w:rsidRPr="00436761">
        <w:rPr>
          <w:sz w:val="20"/>
          <w:szCs w:val="20"/>
          <w:lang w:eastAsia="de-DE"/>
        </w:rPr>
        <w:t>verfügt über</w:t>
      </w:r>
      <w:r w:rsidRPr="00436761">
        <w:rPr>
          <w:sz w:val="20"/>
          <w:szCs w:val="20"/>
          <w:lang w:eastAsia="de-DE"/>
        </w:rPr>
        <w:t xml:space="preserve"> ein Archiv und eine Sammlung, die </w:t>
      </w:r>
      <w:r w:rsidR="00C7711F" w:rsidRPr="00436761">
        <w:rPr>
          <w:sz w:val="20"/>
          <w:szCs w:val="20"/>
          <w:lang w:eastAsia="de-DE"/>
        </w:rPr>
        <w:t xml:space="preserve">künftig </w:t>
      </w:r>
      <w:r w:rsidRPr="00436761">
        <w:rPr>
          <w:sz w:val="20"/>
          <w:szCs w:val="20"/>
          <w:lang w:eastAsia="de-DE"/>
        </w:rPr>
        <w:t xml:space="preserve">für </w:t>
      </w:r>
      <w:r w:rsidR="00C7711F" w:rsidRPr="00436761">
        <w:rPr>
          <w:sz w:val="20"/>
          <w:szCs w:val="20"/>
          <w:lang w:eastAsia="de-DE"/>
        </w:rPr>
        <w:t>wissenschaftliche Zwecke</w:t>
      </w:r>
      <w:r w:rsidRPr="00436761">
        <w:rPr>
          <w:sz w:val="20"/>
          <w:szCs w:val="20"/>
          <w:lang w:eastAsia="de-DE"/>
        </w:rPr>
        <w:t xml:space="preserve"> zugänglich sein </w:t>
      </w:r>
      <w:r w:rsidR="00C7711F" w:rsidRPr="00436761">
        <w:rPr>
          <w:sz w:val="20"/>
          <w:szCs w:val="20"/>
          <w:lang w:eastAsia="de-DE"/>
        </w:rPr>
        <w:t>werden</w:t>
      </w:r>
      <w:r w:rsidRPr="00436761">
        <w:rPr>
          <w:sz w:val="20"/>
          <w:szCs w:val="20"/>
          <w:lang w:eastAsia="de-DE"/>
        </w:rPr>
        <w:t xml:space="preserve">. </w:t>
      </w:r>
    </w:p>
    <w:p w14:paraId="4EC102A4" w14:textId="6BFA5FF8" w:rsidR="0078328F" w:rsidRPr="00436761" w:rsidRDefault="0078328F" w:rsidP="00B03A67">
      <w:pPr>
        <w:rPr>
          <w:rFonts w:cs="Lucida Sans Unicode"/>
          <w:sz w:val="20"/>
          <w:szCs w:val="20"/>
          <w:shd w:val="clear" w:color="auto" w:fill="FFFFFF"/>
        </w:rPr>
      </w:pPr>
      <w:r w:rsidRPr="00436761">
        <w:rPr>
          <w:rFonts w:cs="Lucida Sans Unicode"/>
          <w:sz w:val="20"/>
          <w:szCs w:val="20"/>
          <w:shd w:val="clear" w:color="auto" w:fill="FFFFFF"/>
        </w:rPr>
        <w:t>„</w:t>
      </w:r>
      <w:r w:rsidRPr="00436761">
        <w:rPr>
          <w:rFonts w:cs="Lucida Sans Unicode"/>
          <w:i/>
          <w:iCs/>
          <w:sz w:val="20"/>
          <w:szCs w:val="20"/>
          <w:shd w:val="clear" w:color="auto" w:fill="FFFFFF"/>
        </w:rPr>
        <w:t>Die Villa Beer soll auch zum Lern- und Lehrort für Architektur wie auch für die vielschichtige Geschichte der Zwischenkriegszeit werden</w:t>
      </w:r>
      <w:r w:rsidRPr="00436761">
        <w:rPr>
          <w:rFonts w:cs="Lucida Sans Unicode"/>
          <w:sz w:val="20"/>
          <w:szCs w:val="20"/>
          <w:shd w:val="clear" w:color="auto" w:fill="FFFFFF"/>
        </w:rPr>
        <w:t>“, so Lothar Trierenberg (Geschäftsführer Villa Beer Foundation).</w:t>
      </w:r>
    </w:p>
    <w:p w14:paraId="33496392" w14:textId="10467FD4" w:rsidR="00184139" w:rsidRPr="00436761" w:rsidRDefault="00184139" w:rsidP="00B03A67">
      <w:pPr>
        <w:pStyle w:val="berschrift2"/>
        <w:rPr>
          <w:rFonts w:ascii="Helvetica" w:eastAsia="Times New Roman" w:hAnsi="Helvetica"/>
          <w:b/>
          <w:bCs/>
          <w:sz w:val="20"/>
          <w:szCs w:val="22"/>
          <w:lang w:eastAsia="de-DE"/>
        </w:rPr>
      </w:pPr>
      <w:r w:rsidRPr="00436761">
        <w:rPr>
          <w:rFonts w:ascii="Helvetica" w:eastAsia="Times New Roman" w:hAnsi="Helvetica"/>
          <w:b/>
          <w:bCs/>
          <w:sz w:val="20"/>
          <w:szCs w:val="22"/>
          <w:lang w:eastAsia="de-DE"/>
        </w:rPr>
        <w:t>Wohnen in der Villa Beer</w:t>
      </w:r>
    </w:p>
    <w:p w14:paraId="5A1CE54F" w14:textId="18BB71DF" w:rsidR="00184139" w:rsidRPr="00436761" w:rsidRDefault="00184139" w:rsidP="00B03A67">
      <w:pPr>
        <w:rPr>
          <w:sz w:val="20"/>
          <w:szCs w:val="20"/>
          <w:lang w:eastAsia="de-DE"/>
        </w:rPr>
      </w:pPr>
      <w:r w:rsidRPr="00436761">
        <w:rPr>
          <w:sz w:val="20"/>
          <w:szCs w:val="20"/>
          <w:lang w:eastAsia="de-DE"/>
        </w:rPr>
        <w:t xml:space="preserve">Für Forschende und Gäste, die die Villa Beer in ihrer ursprünglichen Funktion als Wohnhaus erleben </w:t>
      </w:r>
      <w:r w:rsidR="00075953" w:rsidRPr="00436761">
        <w:rPr>
          <w:sz w:val="20"/>
          <w:szCs w:val="20"/>
          <w:lang w:eastAsia="de-DE"/>
        </w:rPr>
        <w:t>möchten,</w:t>
      </w:r>
      <w:r w:rsidRPr="00436761">
        <w:rPr>
          <w:sz w:val="20"/>
          <w:szCs w:val="20"/>
          <w:lang w:eastAsia="de-DE"/>
        </w:rPr>
        <w:t xml:space="preserve"> wurde im Dachgeschoß </w:t>
      </w:r>
      <w:r w:rsidR="005B14C5" w:rsidRPr="00436761">
        <w:rPr>
          <w:sz w:val="20"/>
          <w:szCs w:val="20"/>
          <w:lang w:eastAsia="de-DE"/>
        </w:rPr>
        <w:t>ein neuer Wohnbereich</w:t>
      </w:r>
      <w:r w:rsidRPr="00436761">
        <w:rPr>
          <w:sz w:val="20"/>
          <w:szCs w:val="20"/>
          <w:lang w:eastAsia="de-DE"/>
        </w:rPr>
        <w:t xml:space="preserve"> geschaffen</w:t>
      </w:r>
      <w:r w:rsidR="00075953" w:rsidRPr="00436761">
        <w:rPr>
          <w:sz w:val="20"/>
          <w:szCs w:val="20"/>
          <w:lang w:eastAsia="de-DE"/>
        </w:rPr>
        <w:t xml:space="preserve"> -</w:t>
      </w:r>
      <w:r w:rsidRPr="00436761">
        <w:rPr>
          <w:sz w:val="20"/>
          <w:szCs w:val="20"/>
          <w:lang w:eastAsia="de-DE"/>
        </w:rPr>
        <w:t xml:space="preserve"> bestehend aus Küche, Bad und drei Gästezimmern</w:t>
      </w:r>
      <w:r w:rsidR="00075953" w:rsidRPr="00436761">
        <w:rPr>
          <w:sz w:val="20"/>
          <w:szCs w:val="20"/>
          <w:lang w:eastAsia="de-DE"/>
        </w:rPr>
        <w:t xml:space="preserve">. </w:t>
      </w:r>
      <w:r w:rsidR="005C0925" w:rsidRPr="00436761">
        <w:rPr>
          <w:sz w:val="20"/>
          <w:szCs w:val="20"/>
          <w:lang w:eastAsia="de-DE"/>
        </w:rPr>
        <w:t xml:space="preserve">Er </w:t>
      </w:r>
      <w:r w:rsidR="00075953" w:rsidRPr="00436761">
        <w:rPr>
          <w:sz w:val="20"/>
          <w:szCs w:val="20"/>
          <w:lang w:eastAsia="de-DE"/>
        </w:rPr>
        <w:t>lädt dazu ein,</w:t>
      </w:r>
      <w:r w:rsidRPr="00436761">
        <w:rPr>
          <w:sz w:val="20"/>
          <w:szCs w:val="20"/>
          <w:lang w:eastAsia="de-DE"/>
        </w:rPr>
        <w:t xml:space="preserve"> das Haus nicht nur zu </w:t>
      </w:r>
      <w:r w:rsidR="001039A1" w:rsidRPr="00436761">
        <w:rPr>
          <w:sz w:val="20"/>
          <w:szCs w:val="20"/>
          <w:lang w:eastAsia="de-DE"/>
        </w:rPr>
        <w:t>besichtigen,</w:t>
      </w:r>
      <w:r w:rsidRPr="00436761">
        <w:rPr>
          <w:sz w:val="20"/>
          <w:szCs w:val="20"/>
          <w:lang w:eastAsia="de-DE"/>
        </w:rPr>
        <w:t xml:space="preserve"> sondern</w:t>
      </w:r>
      <w:r w:rsidR="005B14C5" w:rsidRPr="00436761">
        <w:rPr>
          <w:sz w:val="20"/>
          <w:szCs w:val="20"/>
          <w:lang w:eastAsia="de-DE"/>
        </w:rPr>
        <w:t xml:space="preserve"> </w:t>
      </w:r>
      <w:r w:rsidRPr="00436761">
        <w:rPr>
          <w:sz w:val="20"/>
          <w:szCs w:val="20"/>
          <w:lang w:eastAsia="de-DE"/>
        </w:rPr>
        <w:t xml:space="preserve">zu </w:t>
      </w:r>
      <w:r w:rsidR="005C0925" w:rsidRPr="00436761">
        <w:rPr>
          <w:sz w:val="20"/>
          <w:szCs w:val="20"/>
          <w:lang w:eastAsia="de-DE"/>
        </w:rPr>
        <w:t>be</w:t>
      </w:r>
      <w:r w:rsidRPr="00436761">
        <w:rPr>
          <w:sz w:val="20"/>
          <w:szCs w:val="20"/>
          <w:lang w:eastAsia="de-DE"/>
        </w:rPr>
        <w:t>wohnen</w:t>
      </w:r>
      <w:r w:rsidR="00075953" w:rsidRPr="00436761">
        <w:rPr>
          <w:sz w:val="20"/>
          <w:szCs w:val="20"/>
          <w:lang w:eastAsia="de-DE"/>
        </w:rPr>
        <w:t>.</w:t>
      </w:r>
    </w:p>
    <w:p w14:paraId="2195F4F2" w14:textId="170B2CDD" w:rsidR="00184139" w:rsidRPr="00436761" w:rsidRDefault="00184139" w:rsidP="00B03A67">
      <w:pPr>
        <w:rPr>
          <w:sz w:val="20"/>
          <w:szCs w:val="20"/>
          <w:lang w:eastAsia="de-DE"/>
        </w:rPr>
      </w:pPr>
      <w:r w:rsidRPr="00436761">
        <w:rPr>
          <w:sz w:val="20"/>
          <w:szCs w:val="20"/>
          <w:lang w:eastAsia="de-DE"/>
        </w:rPr>
        <w:lastRenderedPageBreak/>
        <w:t xml:space="preserve">Die Zimmer </w:t>
      </w:r>
      <w:r w:rsidR="001039A1" w:rsidRPr="00436761">
        <w:rPr>
          <w:sz w:val="20"/>
          <w:szCs w:val="20"/>
          <w:lang w:eastAsia="de-DE"/>
        </w:rPr>
        <w:t>sind</w:t>
      </w:r>
      <w:r w:rsidRPr="00436761">
        <w:rPr>
          <w:sz w:val="20"/>
          <w:szCs w:val="20"/>
          <w:lang w:eastAsia="de-DE"/>
        </w:rPr>
        <w:t xml:space="preserve"> mit Textilien und Möbeln nach Entwürfen von Josef Frank ausgestattet, die bis heute von de</w:t>
      </w:r>
      <w:r w:rsidR="00075953" w:rsidRPr="00436761">
        <w:rPr>
          <w:sz w:val="20"/>
          <w:szCs w:val="20"/>
          <w:lang w:eastAsia="de-DE"/>
        </w:rPr>
        <w:t>m traditionsreichen</w:t>
      </w:r>
      <w:r w:rsidRPr="00436761">
        <w:rPr>
          <w:sz w:val="20"/>
          <w:szCs w:val="20"/>
          <w:lang w:eastAsia="de-DE"/>
        </w:rPr>
        <w:t xml:space="preserve"> schwedischen </w:t>
      </w:r>
      <w:r w:rsidR="00075953" w:rsidRPr="00436761">
        <w:rPr>
          <w:sz w:val="20"/>
          <w:szCs w:val="20"/>
          <w:lang w:eastAsia="de-DE"/>
        </w:rPr>
        <w:t>Hersteller</w:t>
      </w:r>
      <w:r w:rsidRPr="00436761">
        <w:rPr>
          <w:sz w:val="20"/>
          <w:szCs w:val="20"/>
          <w:lang w:eastAsia="de-DE"/>
        </w:rPr>
        <w:t xml:space="preserve"> Svenskt Tenn gefertigt werden. Dank der Unterstützung der Beijer Foundatio</w:t>
      </w:r>
      <w:r w:rsidR="005B14C5" w:rsidRPr="00436761">
        <w:rPr>
          <w:sz w:val="20"/>
          <w:szCs w:val="20"/>
          <w:lang w:eastAsia="de-DE"/>
        </w:rPr>
        <w:t>n</w:t>
      </w:r>
      <w:r w:rsidR="00075953" w:rsidRPr="00436761">
        <w:rPr>
          <w:sz w:val="20"/>
          <w:szCs w:val="20"/>
          <w:lang w:eastAsia="de-DE"/>
        </w:rPr>
        <w:t xml:space="preserve"> (als Eigentümerin von Svenskt Tenn) </w:t>
      </w:r>
      <w:r w:rsidRPr="00436761">
        <w:rPr>
          <w:sz w:val="20"/>
          <w:szCs w:val="20"/>
          <w:lang w:eastAsia="de-DE"/>
        </w:rPr>
        <w:t>lässt sich das Dachgeschoss nun im Geiste Josef Frank</w:t>
      </w:r>
      <w:r w:rsidR="005B14C5" w:rsidRPr="00436761">
        <w:rPr>
          <w:sz w:val="20"/>
          <w:szCs w:val="20"/>
          <w:lang w:eastAsia="de-DE"/>
        </w:rPr>
        <w:t>s</w:t>
      </w:r>
      <w:r w:rsidRPr="00436761">
        <w:rPr>
          <w:sz w:val="20"/>
          <w:szCs w:val="20"/>
          <w:lang w:eastAsia="de-DE"/>
        </w:rPr>
        <w:t xml:space="preserve"> als Wohnungsumgebung erleben. </w:t>
      </w:r>
    </w:p>
    <w:p w14:paraId="10E2BB50" w14:textId="763320DB" w:rsidR="00184139" w:rsidRPr="00436761" w:rsidRDefault="00184139" w:rsidP="00B03A67">
      <w:pPr>
        <w:rPr>
          <w:sz w:val="20"/>
          <w:szCs w:val="20"/>
        </w:rPr>
      </w:pPr>
      <w:r w:rsidRPr="00436761">
        <w:rPr>
          <w:sz w:val="20"/>
          <w:szCs w:val="20"/>
        </w:rPr>
        <w:t xml:space="preserve">Die Gästezimmer </w:t>
      </w:r>
      <w:r w:rsidR="001039A1" w:rsidRPr="00436761">
        <w:rPr>
          <w:sz w:val="20"/>
          <w:szCs w:val="20"/>
        </w:rPr>
        <w:t>sind primär für das Artist- und Research-in-Residence-Programm vorgesehen, werden jedoch nach Verfügbarkeit auf Anfrage auch vermietet</w:t>
      </w:r>
      <w:r w:rsidRPr="00436761">
        <w:rPr>
          <w:sz w:val="20"/>
          <w:szCs w:val="20"/>
        </w:rPr>
        <w:t xml:space="preserve"> (Doppelzimmer 350,- bis 450.- Euro/Nacht)</w:t>
      </w:r>
      <w:r w:rsidR="001039A1" w:rsidRPr="00436761">
        <w:rPr>
          <w:sz w:val="20"/>
          <w:szCs w:val="20"/>
        </w:rPr>
        <w:t>.</w:t>
      </w:r>
    </w:p>
    <w:p w14:paraId="6538A5E8" w14:textId="2405696A" w:rsidR="00184139" w:rsidRPr="00436761" w:rsidRDefault="00184139" w:rsidP="00B03A67">
      <w:pPr>
        <w:rPr>
          <w:sz w:val="20"/>
          <w:szCs w:val="20"/>
        </w:rPr>
      </w:pPr>
      <w:r w:rsidRPr="00436761">
        <w:rPr>
          <w:sz w:val="20"/>
          <w:szCs w:val="20"/>
        </w:rPr>
        <w:t xml:space="preserve">Im Vordergrund </w:t>
      </w:r>
      <w:r w:rsidR="00FE136E" w:rsidRPr="00436761">
        <w:rPr>
          <w:sz w:val="20"/>
          <w:szCs w:val="20"/>
        </w:rPr>
        <w:t xml:space="preserve">steht </w:t>
      </w:r>
      <w:r w:rsidR="00075953" w:rsidRPr="00436761">
        <w:rPr>
          <w:sz w:val="20"/>
          <w:szCs w:val="20"/>
        </w:rPr>
        <w:t>das authentische Wohnerlebnis:</w:t>
      </w:r>
      <w:r w:rsidRPr="00436761">
        <w:rPr>
          <w:sz w:val="20"/>
          <w:szCs w:val="20"/>
        </w:rPr>
        <w:t xml:space="preserve"> Entsprechend sind die Zimmer als Gästezimmer konzipiert und – wie in den 1930er-Jahren üblich – mit einem Waschbecken ausgestattet; das Badezimmer wird gemeinschaftlich genutzt. Darüber hinaus stehen den Gästen eine kleine Küche, ein Speisezimmer sowie die Dachterrasse zur Benutzung zur Verfügung.</w:t>
      </w:r>
    </w:p>
    <w:p w14:paraId="59911405" w14:textId="72EDEDFF" w:rsidR="00075953" w:rsidRPr="00436761" w:rsidRDefault="00075953" w:rsidP="00B03A67">
      <w:pPr>
        <w:pStyle w:val="berschrift2"/>
        <w:rPr>
          <w:rFonts w:ascii="Helvetica" w:eastAsia="Times New Roman" w:hAnsi="Helvetica"/>
          <w:b/>
          <w:bCs/>
          <w:sz w:val="20"/>
          <w:szCs w:val="22"/>
          <w:lang w:eastAsia="de-DE"/>
        </w:rPr>
      </w:pPr>
      <w:r w:rsidRPr="00436761">
        <w:rPr>
          <w:rFonts w:ascii="Helvetica" w:eastAsia="Times New Roman" w:hAnsi="Helvetica"/>
          <w:b/>
          <w:bCs/>
          <w:sz w:val="20"/>
          <w:szCs w:val="22"/>
          <w:lang w:eastAsia="de-DE"/>
        </w:rPr>
        <w:t>Kulturelle Begegnungen und Veranstaltungen in der Villa Beer</w:t>
      </w:r>
    </w:p>
    <w:p w14:paraId="1D7AD182" w14:textId="3A8401E2" w:rsidR="00075953" w:rsidRPr="00436761" w:rsidRDefault="001039A1" w:rsidP="00B03A67">
      <w:pPr>
        <w:rPr>
          <w:sz w:val="20"/>
          <w:szCs w:val="20"/>
        </w:rPr>
      </w:pPr>
      <w:r w:rsidRPr="00436761">
        <w:rPr>
          <w:sz w:val="20"/>
          <w:szCs w:val="20"/>
        </w:rPr>
        <w:t>Die Familie Beer hat das Haus auch als Ort für größere Gesellschaften errichten lassen m</w:t>
      </w:r>
      <w:r w:rsidR="00075953" w:rsidRPr="00436761">
        <w:rPr>
          <w:sz w:val="20"/>
          <w:szCs w:val="20"/>
        </w:rPr>
        <w:t xml:space="preserve">it dem Musikzimmer und </w:t>
      </w:r>
      <w:r w:rsidR="00FE136E" w:rsidRPr="00436761">
        <w:rPr>
          <w:sz w:val="20"/>
          <w:szCs w:val="20"/>
        </w:rPr>
        <w:t>einem Bösendorfer Flügel, den die ausgebildete Pianistin Grete Beer bespielte,</w:t>
      </w:r>
      <w:r w:rsidR="00075953" w:rsidRPr="00436761">
        <w:rPr>
          <w:sz w:val="20"/>
          <w:szCs w:val="20"/>
        </w:rPr>
        <w:t xml:space="preserve"> im </w:t>
      </w:r>
      <w:r w:rsidRPr="00436761">
        <w:rPr>
          <w:sz w:val="20"/>
          <w:szCs w:val="20"/>
        </w:rPr>
        <w:t xml:space="preserve">Zentrum. Eine Reihe von Veranstaltungen, Konzerten, Lesungen und Gesprächsrunden sollen </w:t>
      </w:r>
      <w:r w:rsidR="00FE136E" w:rsidRPr="00436761">
        <w:rPr>
          <w:sz w:val="20"/>
          <w:szCs w:val="20"/>
        </w:rPr>
        <w:t xml:space="preserve">auch </w:t>
      </w:r>
      <w:r w:rsidRPr="00436761">
        <w:rPr>
          <w:sz w:val="20"/>
          <w:szCs w:val="20"/>
        </w:rPr>
        <w:t xml:space="preserve">diesen Aspekt wieder aufleben lassen. </w:t>
      </w:r>
    </w:p>
    <w:p w14:paraId="19E90D0B" w14:textId="0BC94497" w:rsidR="00184139" w:rsidRPr="00436761" w:rsidRDefault="001039A1" w:rsidP="00B03A67">
      <w:pPr>
        <w:rPr>
          <w:sz w:val="20"/>
          <w:szCs w:val="20"/>
          <w:lang w:eastAsia="de-DE"/>
        </w:rPr>
      </w:pPr>
      <w:r w:rsidRPr="00436761">
        <w:rPr>
          <w:sz w:val="20"/>
          <w:szCs w:val="20"/>
        </w:rPr>
        <w:t>F</w:t>
      </w:r>
      <w:r w:rsidR="0064111D" w:rsidRPr="00436761">
        <w:rPr>
          <w:sz w:val="20"/>
          <w:szCs w:val="20"/>
        </w:rPr>
        <w:t>ür private Anlässe, geschäftliche Formate</w:t>
      </w:r>
      <w:r w:rsidR="00075953" w:rsidRPr="00436761">
        <w:rPr>
          <w:sz w:val="20"/>
          <w:szCs w:val="20"/>
        </w:rPr>
        <w:t xml:space="preserve">, kleine </w:t>
      </w:r>
      <w:r w:rsidR="0064111D" w:rsidRPr="00436761">
        <w:rPr>
          <w:sz w:val="20"/>
          <w:szCs w:val="20"/>
        </w:rPr>
        <w:t>Konferenzen oder kulturelle Veranstaltungen</w:t>
      </w:r>
      <w:r w:rsidRPr="00436761">
        <w:rPr>
          <w:sz w:val="20"/>
          <w:szCs w:val="20"/>
        </w:rPr>
        <w:t xml:space="preserve"> wird es auch möglich sein die Räumlichkeiten und den Garten der Villa Beer zu mieten. </w:t>
      </w:r>
    </w:p>
    <w:p w14:paraId="0D634824" w14:textId="37A24825" w:rsidR="0064111D" w:rsidRPr="00436761" w:rsidRDefault="0064111D" w:rsidP="00B03A67">
      <w:pPr>
        <w:rPr>
          <w:sz w:val="20"/>
          <w:szCs w:val="20"/>
        </w:rPr>
      </w:pPr>
      <w:r w:rsidRPr="00436761">
        <w:rPr>
          <w:sz w:val="20"/>
          <w:szCs w:val="20"/>
        </w:rPr>
        <w:t>Anfragen zur Vermietung bitte an:</w:t>
      </w:r>
      <w:r w:rsidRPr="00436761">
        <w:rPr>
          <w:rStyle w:val="apple-converted-space"/>
          <w:color w:val="000000"/>
          <w:sz w:val="20"/>
          <w:szCs w:val="20"/>
        </w:rPr>
        <w:t> </w:t>
      </w:r>
      <w:hyperlink r:id="rId9" w:history="1">
        <w:r w:rsidRPr="00436761">
          <w:rPr>
            <w:rStyle w:val="Hyperlink"/>
            <w:color w:val="595959" w:themeColor="text1" w:themeTint="A6"/>
            <w:sz w:val="20"/>
            <w:szCs w:val="20"/>
          </w:rPr>
          <w:t>events@villabeer.wien</w:t>
        </w:r>
      </w:hyperlink>
    </w:p>
    <w:p w14:paraId="4F5C9F10" w14:textId="05826E78" w:rsidR="001039A1" w:rsidRPr="00436761" w:rsidRDefault="001039A1" w:rsidP="00B03A67">
      <w:pPr>
        <w:rPr>
          <w:color w:val="auto"/>
          <w:sz w:val="20"/>
          <w:szCs w:val="20"/>
          <w:lang w:val="de-AT" w:eastAsia="de-DE"/>
        </w:rPr>
      </w:pPr>
      <w:r w:rsidRPr="00436761">
        <w:rPr>
          <w:sz w:val="20"/>
          <w:szCs w:val="20"/>
        </w:rPr>
        <w:br w:type="page"/>
      </w:r>
    </w:p>
    <w:p w14:paraId="406A7D0E" w14:textId="622B3A7C" w:rsidR="00E561A1" w:rsidRPr="00436761" w:rsidRDefault="00E561A1" w:rsidP="00B03A67">
      <w:pPr>
        <w:pStyle w:val="berschrift1"/>
        <w:rPr>
          <w:rFonts w:ascii="Helvetica" w:hAnsi="Helvetica"/>
          <w:sz w:val="24"/>
          <w:szCs w:val="24"/>
        </w:rPr>
      </w:pPr>
      <w:r w:rsidRPr="00436761">
        <w:rPr>
          <w:rFonts w:ascii="Helvetica" w:hAnsi="Helvetica"/>
          <w:sz w:val="24"/>
          <w:szCs w:val="24"/>
        </w:rPr>
        <w:lastRenderedPageBreak/>
        <w:t>Biographien</w:t>
      </w:r>
    </w:p>
    <w:p w14:paraId="2F6F9A4A" w14:textId="0BE9E77E" w:rsidR="00E561A1" w:rsidRPr="00436761" w:rsidRDefault="00E561A1" w:rsidP="00B03A67">
      <w:pPr>
        <w:rPr>
          <w:sz w:val="20"/>
          <w:szCs w:val="20"/>
        </w:rPr>
      </w:pPr>
      <w:r w:rsidRPr="00436761">
        <w:rPr>
          <w:sz w:val="20"/>
          <w:szCs w:val="20"/>
        </w:rPr>
        <w:t xml:space="preserve">Josef Frank </w:t>
      </w:r>
    </w:p>
    <w:p w14:paraId="23B22E49" w14:textId="5E26CBAC" w:rsidR="001C5557" w:rsidRPr="00436761" w:rsidRDefault="00E561A1" w:rsidP="00B03A67">
      <w:pPr>
        <w:rPr>
          <w:color w:val="auto"/>
          <w:sz w:val="20"/>
          <w:szCs w:val="20"/>
          <w:lang w:val="de-AT" w:eastAsia="de-DE"/>
        </w:rPr>
      </w:pPr>
      <w:r w:rsidRPr="00436761">
        <w:rPr>
          <w:color w:val="auto"/>
          <w:sz w:val="20"/>
          <w:szCs w:val="20"/>
          <w:lang w:val="de-AT" w:eastAsia="de-DE"/>
        </w:rPr>
        <w:t>Josef Frank (1885–1967) war ein österreichisch-schwedischer Architekt, Designer und Theoretiker der Moderne. Er studierte Architektur an der Technischen Hochschule Wien und prägte als Mitbegründer des Österreichischen Werkbundes sowie als Partner von Oskar Wlach</w:t>
      </w:r>
      <w:r w:rsidR="001C5557" w:rsidRPr="00436761">
        <w:rPr>
          <w:color w:val="auto"/>
          <w:sz w:val="20"/>
          <w:szCs w:val="20"/>
          <w:lang w:val="de-AT" w:eastAsia="de-DE"/>
        </w:rPr>
        <w:t xml:space="preserve"> mit seiner Firma „Haus &amp; Garten“</w:t>
      </w:r>
      <w:r w:rsidR="005B14C5" w:rsidRPr="00436761">
        <w:rPr>
          <w:color w:val="auto"/>
          <w:sz w:val="20"/>
          <w:szCs w:val="20"/>
          <w:lang w:val="de-AT" w:eastAsia="de-DE"/>
        </w:rPr>
        <w:t xml:space="preserve"> </w:t>
      </w:r>
      <w:r w:rsidR="002F0A64" w:rsidRPr="00436761">
        <w:rPr>
          <w:color w:val="auto"/>
          <w:sz w:val="20"/>
          <w:szCs w:val="20"/>
          <w:lang w:val="de-AT" w:eastAsia="de-DE"/>
        </w:rPr>
        <w:t xml:space="preserve">die moderne Wohnkultur. </w:t>
      </w:r>
      <w:r w:rsidRPr="00436761">
        <w:rPr>
          <w:color w:val="auto"/>
          <w:sz w:val="20"/>
          <w:szCs w:val="20"/>
          <w:lang w:val="de-AT" w:eastAsia="de-DE"/>
        </w:rPr>
        <w:t xml:space="preserve">Franks Arbeiten zeichnen sich durch eine menschennahe, wohnliche Moderne aus, die sich bewusst </w:t>
      </w:r>
      <w:r w:rsidR="001C5557" w:rsidRPr="00436761">
        <w:rPr>
          <w:color w:val="auto"/>
          <w:sz w:val="20"/>
          <w:szCs w:val="20"/>
          <w:lang w:val="de-AT" w:eastAsia="de-DE"/>
        </w:rPr>
        <w:t>von strengem Funktionalismus</w:t>
      </w:r>
      <w:r w:rsidRPr="00436761">
        <w:rPr>
          <w:color w:val="auto"/>
          <w:sz w:val="20"/>
          <w:szCs w:val="20"/>
          <w:lang w:val="de-AT" w:eastAsia="de-DE"/>
        </w:rPr>
        <w:t xml:space="preserve"> absetzte. Aufgrund des zunehmenden Antisemitismus emigrierte er 1934 mit seiner Frau nach Schweden, wo er für die Firma Svenskt Tenn tätig war und mit seinen Entwürfen für Möbel und Textilien international bekannt wurde. Sein Werk gilt bis heute als zentraler Beitrag zu einer humanistischen Moderne.</w:t>
      </w:r>
    </w:p>
    <w:p w14:paraId="68915EBA" w14:textId="77777777" w:rsidR="001C5557" w:rsidRPr="00436761" w:rsidRDefault="001C5557" w:rsidP="00B03A67">
      <w:pPr>
        <w:rPr>
          <w:color w:val="auto"/>
          <w:sz w:val="20"/>
          <w:szCs w:val="20"/>
          <w:lang w:val="de-AT" w:eastAsia="de-DE"/>
        </w:rPr>
      </w:pPr>
      <w:r w:rsidRPr="00436761">
        <w:rPr>
          <w:color w:val="auto"/>
          <w:sz w:val="20"/>
          <w:szCs w:val="20"/>
          <w:lang w:val="de-AT" w:eastAsia="de-DE"/>
        </w:rPr>
        <w:t>Oskar Wlach</w:t>
      </w:r>
    </w:p>
    <w:p w14:paraId="2762911C" w14:textId="727B6206" w:rsidR="00E561A1" w:rsidRPr="00436761" w:rsidRDefault="001C5557" w:rsidP="00B03A67">
      <w:pPr>
        <w:rPr>
          <w:color w:val="auto"/>
          <w:sz w:val="20"/>
          <w:szCs w:val="20"/>
        </w:rPr>
      </w:pPr>
      <w:r w:rsidRPr="00436761">
        <w:rPr>
          <w:color w:val="auto"/>
          <w:sz w:val="20"/>
          <w:szCs w:val="20"/>
          <w:lang w:val="de-AT" w:eastAsia="de-DE"/>
        </w:rPr>
        <w:t xml:space="preserve">Oskar Wlach (1881–1963) war ein österreichischer Architekt und Designer der Wiener Moderne. Er studierte Architektur an der Technischen Hochschule. </w:t>
      </w:r>
      <w:r w:rsidRPr="00436761">
        <w:rPr>
          <w:sz w:val="20"/>
          <w:szCs w:val="20"/>
        </w:rPr>
        <w:t>Nach dem Studium arbeitete er ab 1907 mit Oskar Strnad als freiberuflicher Architekt zusammen. Im Jahr 1913 stieß auch Josef Frank als dritter Mitarbeiter dazu.</w:t>
      </w:r>
      <w:r w:rsidR="00D6741E" w:rsidRPr="00436761">
        <w:rPr>
          <w:sz w:val="20"/>
          <w:szCs w:val="20"/>
        </w:rPr>
        <w:t xml:space="preserve"> </w:t>
      </w:r>
      <w:r w:rsidRPr="00436761">
        <w:rPr>
          <w:color w:val="auto"/>
          <w:sz w:val="20"/>
          <w:szCs w:val="20"/>
          <w:lang w:val="de-AT" w:eastAsia="de-DE"/>
        </w:rPr>
        <w:t xml:space="preserve">Wlach war gemeinsam mit Frank </w:t>
      </w:r>
      <w:r w:rsidR="00820C8C" w:rsidRPr="00436761">
        <w:rPr>
          <w:color w:val="auto"/>
          <w:sz w:val="20"/>
          <w:szCs w:val="20"/>
          <w:lang w:val="de-AT" w:eastAsia="de-DE"/>
        </w:rPr>
        <w:t>Inhaber</w:t>
      </w:r>
      <w:r w:rsidRPr="00436761">
        <w:rPr>
          <w:color w:val="auto"/>
          <w:sz w:val="20"/>
          <w:szCs w:val="20"/>
          <w:lang w:val="de-AT" w:eastAsia="de-DE"/>
        </w:rPr>
        <w:t xml:space="preserve"> der Wiener Einrichtungsfirma Haus &amp; Garten, die eine zentrale Rolle bei der Verbreitung moderner Wohnkultur spielte. Seine Arbeiten verbinden funktionale Klarheit mit handwerklicher Qualität. Nach dem „Anschluss“ 1938 wurde Wlach als Jude verfolgt und emigrierte in die USA, wo er seine architektonische Tätigkeit </w:t>
      </w:r>
      <w:r w:rsidR="00820C8C" w:rsidRPr="00436761">
        <w:rPr>
          <w:color w:val="auto"/>
          <w:sz w:val="20"/>
          <w:szCs w:val="20"/>
          <w:lang w:val="de-AT" w:eastAsia="de-DE"/>
        </w:rPr>
        <w:t xml:space="preserve">zwar </w:t>
      </w:r>
      <w:r w:rsidRPr="00436761">
        <w:rPr>
          <w:color w:val="auto"/>
          <w:sz w:val="20"/>
          <w:szCs w:val="20"/>
          <w:lang w:val="de-AT" w:eastAsia="de-DE"/>
        </w:rPr>
        <w:t>fortsetzte</w:t>
      </w:r>
      <w:r w:rsidR="00820C8C" w:rsidRPr="00436761">
        <w:rPr>
          <w:color w:val="auto"/>
          <w:sz w:val="20"/>
          <w:szCs w:val="20"/>
          <w:lang w:val="de-AT" w:eastAsia="de-DE"/>
        </w:rPr>
        <w:t>, ihm aber kein beruflicher Erfolg mehr beschert war.</w:t>
      </w:r>
    </w:p>
    <w:p w14:paraId="6E969760" w14:textId="77777777" w:rsidR="00B03A67" w:rsidRPr="00436761" w:rsidRDefault="002C40DD" w:rsidP="00B03A67">
      <w:pPr>
        <w:rPr>
          <w:sz w:val="20"/>
          <w:szCs w:val="20"/>
        </w:rPr>
      </w:pPr>
      <w:r w:rsidRPr="00436761">
        <w:rPr>
          <w:sz w:val="20"/>
          <w:szCs w:val="20"/>
        </w:rPr>
        <w:t xml:space="preserve">Lothar Trierenberg </w:t>
      </w:r>
    </w:p>
    <w:p w14:paraId="1A98FE38" w14:textId="1BF05917" w:rsidR="002C40DD" w:rsidRPr="00436761" w:rsidRDefault="002C40DD" w:rsidP="00B03A67">
      <w:pPr>
        <w:rPr>
          <w:sz w:val="20"/>
          <w:szCs w:val="20"/>
        </w:rPr>
      </w:pPr>
      <w:r w:rsidRPr="00436761">
        <w:rPr>
          <w:sz w:val="20"/>
          <w:szCs w:val="20"/>
        </w:rPr>
        <w:t>Lothar Trierenberg besuchte die Waldorfschule Wien-Mauer und studierte anschließend Musik- und Bewegungserziehung an der Musikuniversität Wien. 1998 gründete er die Kaffeehaus-Möbelgalerie „das möbel“, die er 2006 um ein eigenes Möbelgeschäft erweiterte und bis 2020 führte. Seit 2021 ist er Geschäftsführer der Villa Beer Foundation, die zur Rettung und nachhaltigen Entwicklung der Villa Beer ins Leben gerufen wurde.</w:t>
      </w:r>
    </w:p>
    <w:p w14:paraId="6E83E508" w14:textId="77777777" w:rsidR="00820C8C" w:rsidRPr="00436761" w:rsidRDefault="00820C8C" w:rsidP="00B03A67">
      <w:pPr>
        <w:rPr>
          <w:color w:val="auto"/>
          <w:sz w:val="20"/>
          <w:szCs w:val="20"/>
          <w:lang w:val="de-AT" w:eastAsia="de-DE"/>
        </w:rPr>
      </w:pPr>
      <w:r w:rsidRPr="00436761">
        <w:rPr>
          <w:sz w:val="20"/>
          <w:szCs w:val="20"/>
        </w:rPr>
        <w:t>Katharina Egghart</w:t>
      </w:r>
      <w:r w:rsidRPr="00436761">
        <w:rPr>
          <w:color w:val="auto"/>
          <w:sz w:val="20"/>
          <w:szCs w:val="20"/>
          <w:lang w:val="de-AT" w:eastAsia="de-DE"/>
        </w:rPr>
        <w:t xml:space="preserve"> </w:t>
      </w:r>
    </w:p>
    <w:p w14:paraId="53930109" w14:textId="6D6654E3" w:rsidR="002C40DD" w:rsidRPr="00436761" w:rsidRDefault="002C40DD" w:rsidP="00B03A67">
      <w:pPr>
        <w:rPr>
          <w:color w:val="auto"/>
          <w:sz w:val="20"/>
          <w:szCs w:val="20"/>
          <w:lang w:val="de-AT" w:eastAsia="de-DE"/>
        </w:rPr>
      </w:pPr>
      <w:r w:rsidRPr="00436761">
        <w:rPr>
          <w:color w:val="auto"/>
          <w:sz w:val="20"/>
          <w:szCs w:val="20"/>
          <w:lang w:val="de-AT" w:eastAsia="de-DE"/>
        </w:rPr>
        <w:t>Katharina Egghart ist seit März 2024 Geschäftsführerin der Villa Beer Foundation und verantwortet den organisatorischen Aufbau sowie die Leitung der Villa Beer. Zuvor war sie mehrere Jahre im MAK – Museum für angewandte Kunst in Wien tätig. Als Kunsthistorikerin und Betriebswirtin verfügt sie über umfassende Erfahrung in den Bereichen Kulturmanagement, Nachhaltigkeit und internationale Markenstrategien.</w:t>
      </w:r>
    </w:p>
    <w:p w14:paraId="09D381DA" w14:textId="611F93BD" w:rsidR="00AE5AC4" w:rsidRPr="00436761" w:rsidRDefault="00AE5AC4" w:rsidP="00B03A67">
      <w:pPr>
        <w:rPr>
          <w:color w:val="auto"/>
          <w:sz w:val="20"/>
          <w:szCs w:val="20"/>
          <w:lang w:val="de-AT" w:eastAsia="de-DE"/>
        </w:rPr>
      </w:pPr>
      <w:r w:rsidRPr="00436761">
        <w:rPr>
          <w:color w:val="auto"/>
          <w:sz w:val="20"/>
          <w:szCs w:val="20"/>
          <w:lang w:val="de-AT" w:eastAsia="de-DE"/>
        </w:rPr>
        <w:t>Christian Prasser</w:t>
      </w:r>
    </w:p>
    <w:p w14:paraId="0F7AC3BD" w14:textId="5471E112" w:rsidR="00176C76" w:rsidRPr="00436761" w:rsidRDefault="00AE5AC4" w:rsidP="00B03A67">
      <w:pPr>
        <w:rPr>
          <w:sz w:val="20"/>
          <w:szCs w:val="20"/>
          <w:lang w:eastAsia="de-DE"/>
        </w:rPr>
      </w:pPr>
      <w:r w:rsidRPr="00436761">
        <w:rPr>
          <w:sz w:val="20"/>
          <w:szCs w:val="20"/>
          <w:lang w:eastAsia="de-DE"/>
        </w:rPr>
        <w:t xml:space="preserve">Christian Prasser studierte Architektur an der Universität </w:t>
      </w:r>
      <w:r w:rsidR="0030219A" w:rsidRPr="00436761">
        <w:rPr>
          <w:sz w:val="20"/>
          <w:szCs w:val="20"/>
          <w:lang w:eastAsia="de-DE"/>
        </w:rPr>
        <w:t>für</w:t>
      </w:r>
      <w:r w:rsidRPr="00436761">
        <w:rPr>
          <w:sz w:val="20"/>
          <w:szCs w:val="20"/>
          <w:lang w:eastAsia="de-DE"/>
        </w:rPr>
        <w:t xml:space="preserve"> Angewandte Kunst Wien bei Prof. Hans Hollein und vertiefte das räumliche Studium durch eine zweijährige Mitarbeit bei Regisseur Robert Wilson, bevor er 1999 sein eigenes </w:t>
      </w:r>
      <w:r w:rsidR="0030219A" w:rsidRPr="00436761">
        <w:rPr>
          <w:sz w:val="20"/>
          <w:szCs w:val="20"/>
          <w:lang w:eastAsia="de-DE"/>
        </w:rPr>
        <w:t>Architektenbüro</w:t>
      </w:r>
      <w:r w:rsidRPr="00436761">
        <w:rPr>
          <w:sz w:val="20"/>
          <w:szCs w:val="20"/>
          <w:lang w:eastAsia="de-DE"/>
        </w:rPr>
        <w:t xml:space="preserve"> www.cp-architekur.com gr</w:t>
      </w:r>
      <w:r w:rsidR="00D6741E" w:rsidRPr="00436761">
        <w:rPr>
          <w:sz w:val="20"/>
          <w:szCs w:val="20"/>
          <w:lang w:eastAsia="de-DE"/>
        </w:rPr>
        <w:t>ün</w:t>
      </w:r>
      <w:r w:rsidRPr="00436761">
        <w:rPr>
          <w:sz w:val="20"/>
          <w:szCs w:val="20"/>
          <w:lang w:eastAsia="de-DE"/>
        </w:rPr>
        <w:t>dete. Prasser ist seit 2012 Professor f</w:t>
      </w:r>
      <w:r w:rsidR="00D6741E" w:rsidRPr="00436761">
        <w:rPr>
          <w:sz w:val="20"/>
          <w:szCs w:val="20"/>
          <w:lang w:eastAsia="de-DE"/>
        </w:rPr>
        <w:t>ür</w:t>
      </w:r>
      <w:r w:rsidRPr="00436761">
        <w:rPr>
          <w:sz w:val="20"/>
          <w:szCs w:val="20"/>
          <w:lang w:eastAsia="de-DE"/>
        </w:rPr>
        <w:t xml:space="preserve"> Innenarchitektur an der New Design University, St. Pölten. Das B</w:t>
      </w:r>
      <w:r w:rsidR="00D6741E" w:rsidRPr="00436761">
        <w:rPr>
          <w:sz w:val="20"/>
          <w:szCs w:val="20"/>
          <w:lang w:eastAsia="de-DE"/>
        </w:rPr>
        <w:t>ür</w:t>
      </w:r>
      <w:r w:rsidRPr="00436761">
        <w:rPr>
          <w:sz w:val="20"/>
          <w:szCs w:val="20"/>
          <w:lang w:eastAsia="de-DE"/>
        </w:rPr>
        <w:t xml:space="preserve">o wurde mehrfach in den Bereichen Hospitality, Bauen im Bestand, Holzbau und Produktdesign mit Preisen ausgezeichnet. </w:t>
      </w:r>
    </w:p>
    <w:p w14:paraId="1B97A18D" w14:textId="77777777" w:rsidR="00B03A67" w:rsidRPr="00436761" w:rsidRDefault="00B03A67" w:rsidP="00B03A67">
      <w:pPr>
        <w:rPr>
          <w:sz w:val="20"/>
          <w:szCs w:val="20"/>
          <w:lang w:eastAsia="de-DE"/>
        </w:rPr>
      </w:pPr>
    </w:p>
    <w:p w14:paraId="11AF46E5" w14:textId="6AA6C9C6" w:rsidR="0064111D" w:rsidRPr="00436761" w:rsidRDefault="0064111D" w:rsidP="00B03A67">
      <w:pPr>
        <w:pStyle w:val="berschrift1"/>
        <w:rPr>
          <w:rFonts w:ascii="Helvetica" w:hAnsi="Helvetica"/>
          <w:b/>
          <w:bCs/>
          <w:sz w:val="24"/>
          <w:szCs w:val="24"/>
        </w:rPr>
      </w:pPr>
      <w:r w:rsidRPr="00436761">
        <w:rPr>
          <w:rFonts w:ascii="Helvetica" w:hAnsi="Helvetica"/>
          <w:b/>
          <w:bCs/>
          <w:sz w:val="24"/>
          <w:szCs w:val="24"/>
        </w:rPr>
        <w:lastRenderedPageBreak/>
        <w:t>Kontakt</w:t>
      </w:r>
    </w:p>
    <w:p w14:paraId="44446DC8" w14:textId="19C854DF" w:rsidR="00D6741E" w:rsidRPr="00436761" w:rsidRDefault="00D6741E" w:rsidP="00B03A67">
      <w:pPr>
        <w:rPr>
          <w:rStyle w:val="Fett"/>
          <w:rFonts w:ascii="Helvetica" w:hAnsi="Helvetica"/>
          <w:color w:val="000000"/>
          <w:sz w:val="20"/>
          <w:szCs w:val="20"/>
        </w:rPr>
      </w:pPr>
      <w:r w:rsidRPr="00436761">
        <w:rPr>
          <w:b/>
          <w:bCs/>
          <w:noProof/>
          <w:color w:val="000000"/>
          <w:sz w:val="20"/>
          <w:szCs w:val="20"/>
        </w:rPr>
        <w:drawing>
          <wp:inline distT="0" distB="0" distL="0" distR="0" wp14:anchorId="356CA962" wp14:editId="1F45909B">
            <wp:extent cx="1276844" cy="703384"/>
            <wp:effectExtent l="0" t="0" r="0" b="0"/>
            <wp:docPr id="1381737814" name="Grafik 1" descr="Ein Bild, das Screenshot, Schwarz, Schrift, Grafike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737814" name="Grafik 1" descr="Ein Bild, das Screenshot, Schwarz, Schrift, Grafiken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14700" cy="724238"/>
                    </a:xfrm>
                    <a:prstGeom prst="rect">
                      <a:avLst/>
                    </a:prstGeom>
                  </pic:spPr>
                </pic:pic>
              </a:graphicData>
            </a:graphic>
          </wp:inline>
        </w:drawing>
      </w:r>
    </w:p>
    <w:p w14:paraId="0C3F88B3" w14:textId="39B3DD7A" w:rsidR="0064111D" w:rsidRPr="00436761" w:rsidRDefault="0064111D" w:rsidP="00B03A67">
      <w:pPr>
        <w:rPr>
          <w:sz w:val="20"/>
          <w:szCs w:val="20"/>
        </w:rPr>
      </w:pPr>
      <w:r w:rsidRPr="00436761">
        <w:rPr>
          <w:rStyle w:val="Fett"/>
          <w:rFonts w:ascii="Helvetica" w:hAnsi="Helvetica"/>
          <w:color w:val="000000"/>
          <w:sz w:val="20"/>
          <w:szCs w:val="20"/>
        </w:rPr>
        <w:t>Villa Beer</w:t>
      </w:r>
      <w:r w:rsidRPr="00436761">
        <w:rPr>
          <w:sz w:val="20"/>
          <w:szCs w:val="20"/>
        </w:rPr>
        <w:br/>
        <w:t>Wenzgasse 12</w:t>
      </w:r>
      <w:r w:rsidRPr="00436761">
        <w:rPr>
          <w:sz w:val="20"/>
          <w:szCs w:val="20"/>
        </w:rPr>
        <w:br/>
        <w:t>1130 Wien</w:t>
      </w:r>
    </w:p>
    <w:p w14:paraId="7C6BF5C5" w14:textId="77777777" w:rsidR="0064111D" w:rsidRPr="00436761" w:rsidRDefault="0064111D" w:rsidP="00B03A67">
      <w:pPr>
        <w:rPr>
          <w:color w:val="595959" w:themeColor="text1" w:themeTint="A6"/>
          <w:sz w:val="20"/>
          <w:szCs w:val="20"/>
        </w:rPr>
      </w:pPr>
      <w:hyperlink r:id="rId11" w:history="1">
        <w:r w:rsidRPr="00436761">
          <w:rPr>
            <w:rStyle w:val="Hyperlink"/>
            <w:color w:val="595959" w:themeColor="text1" w:themeTint="A6"/>
            <w:sz w:val="20"/>
            <w:szCs w:val="20"/>
          </w:rPr>
          <w:t>welcome@villabeer.wien</w:t>
        </w:r>
      </w:hyperlink>
      <w:r w:rsidRPr="00436761">
        <w:rPr>
          <w:color w:val="595959" w:themeColor="text1" w:themeTint="A6"/>
          <w:sz w:val="20"/>
          <w:szCs w:val="20"/>
        </w:rPr>
        <w:t xml:space="preserve"> | </w:t>
      </w:r>
      <w:hyperlink r:id="rId12" w:history="1">
        <w:r w:rsidRPr="00436761">
          <w:rPr>
            <w:rStyle w:val="Hyperlink"/>
            <w:color w:val="595959" w:themeColor="text1" w:themeTint="A6"/>
            <w:sz w:val="20"/>
            <w:szCs w:val="20"/>
          </w:rPr>
          <w:t>www.villabeer.wien|</w:t>
        </w:r>
      </w:hyperlink>
      <w:r w:rsidRPr="00436761">
        <w:rPr>
          <w:color w:val="595959" w:themeColor="text1" w:themeTint="A6"/>
          <w:sz w:val="20"/>
          <w:szCs w:val="20"/>
        </w:rPr>
        <w:t xml:space="preserve"> </w:t>
      </w:r>
      <w:hyperlink r:id="rId13" w:history="1">
        <w:r w:rsidRPr="00436761">
          <w:rPr>
            <w:rStyle w:val="Hyperlink"/>
            <w:color w:val="595959" w:themeColor="text1" w:themeTint="A6"/>
            <w:sz w:val="20"/>
            <w:szCs w:val="20"/>
          </w:rPr>
          <w:t>blog.villabeer.wien</w:t>
        </w:r>
      </w:hyperlink>
    </w:p>
    <w:p w14:paraId="54C06FFD" w14:textId="22BCDF7F" w:rsidR="0064111D" w:rsidRPr="00436761" w:rsidRDefault="0064111D" w:rsidP="00B03A67">
      <w:pPr>
        <w:rPr>
          <w:sz w:val="20"/>
          <w:szCs w:val="20"/>
        </w:rPr>
      </w:pPr>
      <w:r w:rsidRPr="00436761">
        <w:rPr>
          <w:rStyle w:val="Fett"/>
          <w:rFonts w:ascii="Helvetica" w:hAnsi="Helvetica"/>
          <w:color w:val="000000"/>
          <w:sz w:val="20"/>
          <w:szCs w:val="20"/>
        </w:rPr>
        <w:t>Villa Beer Foundation gemeinnützige GmbH</w:t>
      </w:r>
      <w:r w:rsidRPr="00436761">
        <w:rPr>
          <w:sz w:val="20"/>
          <w:szCs w:val="20"/>
        </w:rPr>
        <w:br/>
        <w:t>Wiedner Hauptstraße 64/4</w:t>
      </w:r>
      <w:r w:rsidRPr="00436761">
        <w:rPr>
          <w:sz w:val="20"/>
          <w:szCs w:val="20"/>
        </w:rPr>
        <w:br/>
        <w:t>1040 Wien</w:t>
      </w:r>
      <w:r w:rsidRPr="00436761">
        <w:rPr>
          <w:sz w:val="20"/>
          <w:szCs w:val="20"/>
        </w:rPr>
        <w:br/>
      </w:r>
      <w:r w:rsidR="002F0A64" w:rsidRPr="00436761">
        <w:rPr>
          <w:sz w:val="20"/>
          <w:szCs w:val="20"/>
        </w:rPr>
        <w:t>+43 676 671 36 44</w:t>
      </w:r>
    </w:p>
    <w:p w14:paraId="3F372A06" w14:textId="77777777" w:rsidR="00B03A67" w:rsidRPr="00436761" w:rsidRDefault="00B03A67" w:rsidP="00B03A67">
      <w:pPr>
        <w:rPr>
          <w:sz w:val="20"/>
          <w:szCs w:val="20"/>
          <w:lang w:eastAsia="de-DE"/>
        </w:rPr>
      </w:pPr>
    </w:p>
    <w:p w14:paraId="3D3D0AEB" w14:textId="04F2667A" w:rsidR="00452515" w:rsidRPr="00436761" w:rsidRDefault="00452515" w:rsidP="00B03A67">
      <w:pPr>
        <w:rPr>
          <w:sz w:val="20"/>
          <w:szCs w:val="20"/>
          <w:lang w:eastAsia="de-DE"/>
        </w:rPr>
      </w:pPr>
      <w:r w:rsidRPr="00436761">
        <w:rPr>
          <w:sz w:val="20"/>
          <w:szCs w:val="20"/>
          <w:lang w:eastAsia="de-DE"/>
        </w:rPr>
        <w:t>Pressekontakt</w:t>
      </w:r>
      <w:r w:rsidR="00D6741E" w:rsidRPr="00436761">
        <w:rPr>
          <w:sz w:val="20"/>
          <w:szCs w:val="20"/>
          <w:lang w:eastAsia="de-DE"/>
        </w:rPr>
        <w:t>:</w:t>
      </w:r>
      <w:r w:rsidR="0021005A" w:rsidRPr="00436761">
        <w:rPr>
          <w:sz w:val="20"/>
          <w:szCs w:val="20"/>
          <w:lang w:eastAsia="de-DE"/>
        </w:rPr>
        <w:br/>
      </w:r>
      <w:r w:rsidRPr="00436761">
        <w:rPr>
          <w:sz w:val="20"/>
          <w:szCs w:val="20"/>
          <w:lang w:eastAsia="de-DE"/>
        </w:rPr>
        <w:t xml:space="preserve">Ana Berlin </w:t>
      </w:r>
      <w:r w:rsidRPr="00436761">
        <w:rPr>
          <w:sz w:val="20"/>
          <w:szCs w:val="20"/>
          <w:lang w:eastAsia="de-DE"/>
        </w:rPr>
        <w:br/>
      </w:r>
      <w:hyperlink r:id="rId14" w:history="1">
        <w:r w:rsidRPr="00436761">
          <w:rPr>
            <w:color w:val="595959" w:themeColor="text1" w:themeTint="A6"/>
            <w:sz w:val="20"/>
            <w:szCs w:val="20"/>
            <w:u w:val="single"/>
            <w:lang w:eastAsia="de-DE"/>
          </w:rPr>
          <w:t>presse@villabeer.wien</w:t>
        </w:r>
        <w:r w:rsidRPr="00436761">
          <w:rPr>
            <w:color w:val="595959" w:themeColor="text1" w:themeTint="A6"/>
            <w:sz w:val="20"/>
            <w:szCs w:val="20"/>
            <w:lang w:eastAsia="de-DE"/>
          </w:rPr>
          <w:br/>
        </w:r>
      </w:hyperlink>
      <w:r w:rsidRPr="00436761">
        <w:rPr>
          <w:sz w:val="20"/>
          <w:szCs w:val="20"/>
          <w:lang w:eastAsia="de-DE"/>
        </w:rPr>
        <w:t>+43 660 47 53 818</w:t>
      </w:r>
    </w:p>
    <w:p w14:paraId="0A24F84B" w14:textId="77777777" w:rsidR="00184139" w:rsidRPr="00436761" w:rsidRDefault="00184139" w:rsidP="00B03A67">
      <w:pPr>
        <w:rPr>
          <w:sz w:val="20"/>
          <w:szCs w:val="20"/>
          <w:lang w:eastAsia="de-DE"/>
        </w:rPr>
      </w:pPr>
    </w:p>
    <w:p w14:paraId="6F65FC1C" w14:textId="6DE924B9" w:rsidR="00184139" w:rsidRPr="00436761" w:rsidRDefault="00184139" w:rsidP="00B03A67">
      <w:pPr>
        <w:rPr>
          <w:sz w:val="20"/>
          <w:szCs w:val="20"/>
          <w:lang w:eastAsia="de-DE"/>
        </w:rPr>
      </w:pPr>
      <w:r w:rsidRPr="00436761">
        <w:rPr>
          <w:sz w:val="20"/>
          <w:szCs w:val="20"/>
          <w:lang w:eastAsia="de-DE"/>
        </w:rPr>
        <w:t xml:space="preserve">Weitere Informationen, sowie die Möglichkeit Tickets zu erwerben, finden Sie unter </w:t>
      </w:r>
      <w:r w:rsidRPr="00436761">
        <w:rPr>
          <w:rFonts w:eastAsia="Times New Roman" w:cs="Arial"/>
          <w:sz w:val="20"/>
          <w:szCs w:val="20"/>
          <w:lang w:eastAsia="de-DE"/>
        </w:rPr>
        <w:t>https://www.villabeer.wien</w:t>
      </w:r>
    </w:p>
    <w:p w14:paraId="52A4CC23" w14:textId="77777777" w:rsidR="00184139" w:rsidRPr="00436761" w:rsidRDefault="00184139" w:rsidP="00B03A67">
      <w:pPr>
        <w:rPr>
          <w:sz w:val="20"/>
          <w:szCs w:val="20"/>
          <w:lang w:eastAsia="de-DE"/>
        </w:rPr>
      </w:pPr>
    </w:p>
    <w:p w14:paraId="69D8B4EE" w14:textId="62B4868D" w:rsidR="00E10890" w:rsidRPr="00436761" w:rsidRDefault="00E10890" w:rsidP="00B03A67">
      <w:pPr>
        <w:rPr>
          <w:sz w:val="20"/>
          <w:szCs w:val="20"/>
        </w:rPr>
      </w:pPr>
      <w:r w:rsidRPr="00436761">
        <w:rPr>
          <w:sz w:val="20"/>
          <w:szCs w:val="20"/>
        </w:rPr>
        <w:br w:type="page"/>
      </w:r>
    </w:p>
    <w:p w14:paraId="5C53DF58" w14:textId="75611B74" w:rsidR="00E10890" w:rsidRPr="00436761" w:rsidRDefault="00E10890" w:rsidP="00B03A67">
      <w:pPr>
        <w:pStyle w:val="berschrift1"/>
        <w:rPr>
          <w:rFonts w:ascii="Helvetica" w:hAnsi="Helvetica"/>
          <w:b/>
          <w:bCs/>
          <w:sz w:val="24"/>
          <w:szCs w:val="24"/>
        </w:rPr>
      </w:pPr>
      <w:r w:rsidRPr="00436761">
        <w:rPr>
          <w:rFonts w:ascii="Helvetica" w:hAnsi="Helvetica"/>
          <w:b/>
          <w:bCs/>
          <w:sz w:val="24"/>
          <w:szCs w:val="24"/>
        </w:rPr>
        <w:lastRenderedPageBreak/>
        <w:t>Details zum Programm &amp; Besuch</w:t>
      </w:r>
    </w:p>
    <w:p w14:paraId="1EEC6AE9" w14:textId="352EDEE1" w:rsidR="00E10890" w:rsidRPr="00436761" w:rsidRDefault="00E10890" w:rsidP="00B03A67">
      <w:pPr>
        <w:pStyle w:val="berschrift2"/>
        <w:rPr>
          <w:rFonts w:ascii="Helvetica" w:hAnsi="Helvetica"/>
          <w:b/>
          <w:bCs/>
          <w:sz w:val="20"/>
          <w:szCs w:val="22"/>
        </w:rPr>
      </w:pPr>
      <w:r w:rsidRPr="00436761">
        <w:rPr>
          <w:rFonts w:ascii="Helvetica" w:hAnsi="Helvetica"/>
          <w:b/>
          <w:bCs/>
          <w:sz w:val="20"/>
          <w:szCs w:val="22"/>
        </w:rPr>
        <w:t>Eröffnung: Open House am 8. März 2026</w:t>
      </w:r>
      <w:r w:rsidR="00D2382E" w:rsidRPr="00436761">
        <w:rPr>
          <w:rFonts w:ascii="Helvetica" w:hAnsi="Helvetica"/>
          <w:b/>
          <w:bCs/>
          <w:sz w:val="20"/>
          <w:szCs w:val="22"/>
        </w:rPr>
        <w:t xml:space="preserve">, </w:t>
      </w:r>
      <w:r w:rsidRPr="00436761">
        <w:rPr>
          <w:rStyle w:val="Fett"/>
          <w:rFonts w:ascii="Helvetica" w:hAnsi="Helvetica"/>
          <w:b w:val="0"/>
          <w:bCs w:val="0"/>
          <w:color w:val="000000"/>
          <w:sz w:val="20"/>
          <w:szCs w:val="22"/>
        </w:rPr>
        <w:t>10–18 Uhr</w:t>
      </w:r>
    </w:p>
    <w:p w14:paraId="6ECE3E9D" w14:textId="73B3A617" w:rsidR="00E10890" w:rsidRPr="00436761" w:rsidRDefault="00E10890" w:rsidP="00B03A67">
      <w:pPr>
        <w:rPr>
          <w:sz w:val="20"/>
          <w:szCs w:val="20"/>
        </w:rPr>
      </w:pPr>
      <w:r w:rsidRPr="00436761">
        <w:rPr>
          <w:sz w:val="20"/>
          <w:szCs w:val="20"/>
        </w:rPr>
        <w:t xml:space="preserve">Am Eröffnungstag lädt die Villa Beer zu einem Open House ein. Von 10 bis 18 Uhr </w:t>
      </w:r>
      <w:r w:rsidR="00894EA6" w:rsidRPr="00436761">
        <w:rPr>
          <w:sz w:val="20"/>
          <w:szCs w:val="20"/>
        </w:rPr>
        <w:t xml:space="preserve">steht </w:t>
      </w:r>
      <w:r w:rsidRPr="00436761">
        <w:rPr>
          <w:sz w:val="20"/>
          <w:szCs w:val="20"/>
        </w:rPr>
        <w:t>d</w:t>
      </w:r>
      <w:r w:rsidR="00894EA6" w:rsidRPr="00436761">
        <w:rPr>
          <w:sz w:val="20"/>
          <w:szCs w:val="20"/>
        </w:rPr>
        <w:t>ie Villa Beer</w:t>
      </w:r>
      <w:r w:rsidRPr="00436761">
        <w:rPr>
          <w:sz w:val="20"/>
          <w:szCs w:val="20"/>
        </w:rPr>
        <w:t xml:space="preserve"> </w:t>
      </w:r>
      <w:r w:rsidR="00894EA6" w:rsidRPr="00436761">
        <w:rPr>
          <w:sz w:val="20"/>
          <w:szCs w:val="20"/>
        </w:rPr>
        <w:t xml:space="preserve">für den Besuch offen. Die Besucher: innen können die Räume des Hauses eigenständig </w:t>
      </w:r>
      <w:r w:rsidRPr="00436761">
        <w:rPr>
          <w:sz w:val="20"/>
          <w:szCs w:val="20"/>
        </w:rPr>
        <w:t>entdecken.</w:t>
      </w:r>
      <w:r w:rsidR="00894EA6" w:rsidRPr="00436761">
        <w:rPr>
          <w:sz w:val="20"/>
          <w:szCs w:val="20"/>
        </w:rPr>
        <w:t xml:space="preserve"> Das Team der Villa Beer ist in allen Räumen präsent und steht für Gespräche, Fragen und Einblicke in die Geschichte des Hauses und seiner Bewohner:innen zur Verfügung.</w:t>
      </w:r>
      <w:r w:rsidRPr="00436761">
        <w:rPr>
          <w:sz w:val="20"/>
          <w:szCs w:val="20"/>
        </w:rPr>
        <w:br/>
        <w:t>Der Besuch erfolgt mit Zeitfensterkarten (Dauer: 60 Minuten), die ab</w:t>
      </w:r>
      <w:r w:rsidRPr="00436761">
        <w:rPr>
          <w:rStyle w:val="apple-converted-space"/>
          <w:color w:val="000000"/>
          <w:sz w:val="20"/>
          <w:szCs w:val="20"/>
        </w:rPr>
        <w:t> </w:t>
      </w:r>
      <w:r w:rsidRPr="00436761">
        <w:rPr>
          <w:rStyle w:val="Fett"/>
          <w:rFonts w:ascii="Helvetica" w:eastAsiaTheme="majorEastAsia" w:hAnsi="Helvetica"/>
          <w:color w:val="000000"/>
          <w:sz w:val="20"/>
          <w:szCs w:val="20"/>
        </w:rPr>
        <w:t>1. Februar 2026</w:t>
      </w:r>
      <w:r w:rsidRPr="00436761">
        <w:rPr>
          <w:rStyle w:val="apple-converted-space"/>
          <w:color w:val="000000"/>
          <w:sz w:val="20"/>
          <w:szCs w:val="20"/>
        </w:rPr>
        <w:t> </w:t>
      </w:r>
      <w:r w:rsidRPr="00436761">
        <w:rPr>
          <w:sz w:val="20"/>
          <w:szCs w:val="20"/>
        </w:rPr>
        <w:t>über die Website erhältlich sind. Aufgrund der räumlichen Gegebenheiten ist das Kartenkontingent begrenzt; Einlass ist jeweils zur vollen und halben Stunde möglich.</w:t>
      </w:r>
    </w:p>
    <w:p w14:paraId="07B05F1F" w14:textId="35103AC8" w:rsidR="00D2382E" w:rsidRPr="00436761" w:rsidRDefault="007C62D1" w:rsidP="00B03A67">
      <w:pPr>
        <w:rPr>
          <w:sz w:val="20"/>
          <w:szCs w:val="20"/>
        </w:rPr>
      </w:pPr>
      <w:ins w:id="0" w:author="Katharina Egghart" w:date="2026-01-19T05:53:00Z" w16du:dateUtc="2026-01-19T04:53:00Z">
        <w:r>
          <w:rPr>
            <w:noProof/>
            <w:sz w:val="20"/>
            <w:szCs w:val="20"/>
          </w:rPr>
          <w:pict w14:anchorId="5465AB09">
            <v:rect id="_x0000_i1032" alt="" style="width:453.6pt;height:.05pt;mso-width-percent:0;mso-height-percent:0;mso-width-percent:0;mso-height-percent:0" o:hralign="center" o:hrstd="t" o:hr="t" fillcolor="#a0a0a0" stroked="f"/>
          </w:pict>
        </w:r>
      </w:ins>
    </w:p>
    <w:p w14:paraId="58CC37F9" w14:textId="55A5C51D" w:rsidR="00894EA6" w:rsidRPr="00436761" w:rsidRDefault="00894EA6" w:rsidP="00B03A67">
      <w:pPr>
        <w:pStyle w:val="berschrift2"/>
        <w:rPr>
          <w:rFonts w:ascii="Helvetica" w:hAnsi="Helvetica"/>
          <w:b/>
          <w:bCs/>
          <w:sz w:val="20"/>
          <w:szCs w:val="22"/>
        </w:rPr>
      </w:pPr>
      <w:r w:rsidRPr="00436761">
        <w:rPr>
          <w:rFonts w:ascii="Helvetica" w:hAnsi="Helvetica"/>
          <w:b/>
          <w:bCs/>
          <w:sz w:val="20"/>
          <w:szCs w:val="22"/>
        </w:rPr>
        <w:t>Das reguläre Programm startet am 11. März 2026</w:t>
      </w:r>
    </w:p>
    <w:p w14:paraId="1E078822" w14:textId="10CD829D" w:rsidR="00894EA6" w:rsidRPr="00436761" w:rsidRDefault="00894EA6" w:rsidP="00B03A67">
      <w:pPr>
        <w:pStyle w:val="berschrift2"/>
        <w:rPr>
          <w:rFonts w:ascii="Helvetica" w:hAnsi="Helvetica"/>
          <w:sz w:val="20"/>
          <w:szCs w:val="22"/>
        </w:rPr>
      </w:pPr>
      <w:r w:rsidRPr="00436761">
        <w:rPr>
          <w:rFonts w:ascii="Helvetica" w:hAnsi="Helvetica"/>
          <w:sz w:val="20"/>
          <w:szCs w:val="22"/>
        </w:rPr>
        <w:t>Zeitfensterkarten</w:t>
      </w:r>
    </w:p>
    <w:p w14:paraId="3923687E" w14:textId="6CD7D53A" w:rsidR="00894EA6" w:rsidRPr="00436761" w:rsidRDefault="00894EA6" w:rsidP="00894EA6">
      <w:pPr>
        <w:rPr>
          <w:sz w:val="20"/>
          <w:szCs w:val="20"/>
        </w:rPr>
      </w:pPr>
      <w:r w:rsidRPr="00436761">
        <w:rPr>
          <w:sz w:val="20"/>
          <w:szCs w:val="20"/>
        </w:rPr>
        <w:t xml:space="preserve">Besuch ohne Führung für ein Zeitfenster von 90 Minuten, um die Räumlichkeiten und die Architektur eigenständig entdecken und erleben zu können. </w:t>
      </w:r>
    </w:p>
    <w:p w14:paraId="6BAAB022" w14:textId="77777777" w:rsidR="0023607F" w:rsidRPr="00436761" w:rsidRDefault="0023607F" w:rsidP="00F00ACB">
      <w:pPr>
        <w:spacing w:after="0"/>
        <w:ind w:right="0"/>
        <w:rPr>
          <w:sz w:val="16"/>
          <w:szCs w:val="16"/>
        </w:rPr>
      </w:pPr>
      <w:r w:rsidRPr="00436761">
        <w:rPr>
          <w:sz w:val="16"/>
          <w:szCs w:val="16"/>
        </w:rPr>
        <w:t>Ticketkontigent: 20 Tickets</w:t>
      </w:r>
    </w:p>
    <w:p w14:paraId="0E33FBF8" w14:textId="77777777" w:rsidR="0023607F" w:rsidRPr="00436761" w:rsidRDefault="0023607F" w:rsidP="00F00ACB">
      <w:pPr>
        <w:spacing w:after="0"/>
        <w:ind w:right="0"/>
        <w:rPr>
          <w:sz w:val="16"/>
          <w:szCs w:val="16"/>
        </w:rPr>
      </w:pPr>
      <w:r w:rsidRPr="00436761">
        <w:rPr>
          <w:sz w:val="16"/>
          <w:szCs w:val="16"/>
        </w:rPr>
        <w:t>Besuchsdauer: 90 Min</w:t>
      </w:r>
    </w:p>
    <w:p w14:paraId="7B56170E" w14:textId="77777777" w:rsidR="0023607F" w:rsidRPr="00436761" w:rsidRDefault="0023607F" w:rsidP="00F00ACB">
      <w:pPr>
        <w:spacing w:after="0"/>
        <w:ind w:right="0"/>
        <w:rPr>
          <w:sz w:val="16"/>
          <w:szCs w:val="16"/>
        </w:rPr>
      </w:pPr>
      <w:r w:rsidRPr="00436761">
        <w:rPr>
          <w:sz w:val="16"/>
          <w:szCs w:val="16"/>
        </w:rPr>
        <w:t>Samstag: 11:30 – 13:00 / 13:00 – 14:30 / 14:30 – 16:00 / 16:00 – 17:30</w:t>
      </w:r>
    </w:p>
    <w:p w14:paraId="30BF7C9B" w14:textId="77777777" w:rsidR="0023607F" w:rsidRPr="00436761" w:rsidRDefault="0023607F" w:rsidP="00F00ACB">
      <w:pPr>
        <w:spacing w:after="0"/>
        <w:ind w:right="0"/>
        <w:rPr>
          <w:sz w:val="16"/>
          <w:szCs w:val="16"/>
        </w:rPr>
      </w:pPr>
      <w:r w:rsidRPr="00436761">
        <w:rPr>
          <w:sz w:val="16"/>
          <w:szCs w:val="16"/>
        </w:rPr>
        <w:t>Sonntag: 10:30 – 12:00 / 12:00 – 13:30 / 13:30 – 15:00 / 15:00 – 16:30</w:t>
      </w:r>
    </w:p>
    <w:p w14:paraId="352F76AE" w14:textId="7E97BBAB" w:rsidR="00E10890" w:rsidRPr="00436761" w:rsidRDefault="00E10890" w:rsidP="00B03A67">
      <w:pPr>
        <w:pStyle w:val="berschrift2"/>
        <w:rPr>
          <w:rFonts w:ascii="Helvetica" w:hAnsi="Helvetica"/>
          <w:sz w:val="20"/>
          <w:szCs w:val="22"/>
        </w:rPr>
      </w:pPr>
      <w:r w:rsidRPr="00436761">
        <w:rPr>
          <w:rFonts w:ascii="Helvetica" w:hAnsi="Helvetica"/>
          <w:sz w:val="20"/>
          <w:szCs w:val="22"/>
        </w:rPr>
        <w:t>Geführte Rundgänge</w:t>
      </w:r>
    </w:p>
    <w:p w14:paraId="78E8B1F2" w14:textId="7372C04D" w:rsidR="00E10890" w:rsidRPr="00436761" w:rsidRDefault="00E10890" w:rsidP="00B03A67">
      <w:pPr>
        <w:rPr>
          <w:sz w:val="20"/>
          <w:szCs w:val="20"/>
        </w:rPr>
      </w:pPr>
      <w:r w:rsidRPr="00436761">
        <w:rPr>
          <w:sz w:val="20"/>
          <w:szCs w:val="20"/>
        </w:rPr>
        <w:t>Regelmäßige Überblicksführungen vermitteln Geschichte, Architektur und Nutzung der Villa Beer.</w:t>
      </w:r>
    </w:p>
    <w:p w14:paraId="11FF8EB9" w14:textId="77777777" w:rsidR="00E10890" w:rsidRPr="00436761" w:rsidRDefault="00E10890" w:rsidP="00B03A67">
      <w:pPr>
        <w:spacing w:after="0"/>
        <w:rPr>
          <w:sz w:val="16"/>
          <w:szCs w:val="16"/>
        </w:rPr>
      </w:pPr>
      <w:r w:rsidRPr="00436761">
        <w:rPr>
          <w:rStyle w:val="Fett"/>
          <w:rFonts w:ascii="Helvetica" w:eastAsiaTheme="majorEastAsia" w:hAnsi="Helvetica"/>
          <w:color w:val="000000"/>
          <w:sz w:val="16"/>
          <w:szCs w:val="16"/>
        </w:rPr>
        <w:t>Dauer:</w:t>
      </w:r>
      <w:r w:rsidRPr="00436761">
        <w:rPr>
          <w:rStyle w:val="apple-converted-space"/>
          <w:color w:val="000000"/>
          <w:sz w:val="16"/>
          <w:szCs w:val="16"/>
        </w:rPr>
        <w:t> </w:t>
      </w:r>
      <w:r w:rsidRPr="00436761">
        <w:rPr>
          <w:sz w:val="16"/>
          <w:szCs w:val="16"/>
        </w:rPr>
        <w:t>ca. 90 Minuten</w:t>
      </w:r>
    </w:p>
    <w:p w14:paraId="141301C9" w14:textId="77777777" w:rsidR="00E10890" w:rsidRPr="00436761" w:rsidRDefault="00E10890" w:rsidP="00B03A67">
      <w:pPr>
        <w:spacing w:after="0"/>
        <w:rPr>
          <w:sz w:val="16"/>
          <w:szCs w:val="16"/>
        </w:rPr>
      </w:pPr>
      <w:r w:rsidRPr="00436761">
        <w:rPr>
          <w:rStyle w:val="Fett"/>
          <w:rFonts w:ascii="Helvetica" w:eastAsiaTheme="majorEastAsia" w:hAnsi="Helvetica"/>
          <w:color w:val="000000"/>
          <w:sz w:val="16"/>
          <w:szCs w:val="16"/>
        </w:rPr>
        <w:t>Gruppengröße:</w:t>
      </w:r>
      <w:r w:rsidRPr="00436761">
        <w:rPr>
          <w:rStyle w:val="apple-converted-space"/>
          <w:color w:val="000000"/>
          <w:sz w:val="16"/>
          <w:szCs w:val="16"/>
        </w:rPr>
        <w:t> </w:t>
      </w:r>
      <w:r w:rsidRPr="00436761">
        <w:rPr>
          <w:sz w:val="16"/>
          <w:szCs w:val="16"/>
        </w:rPr>
        <w:t>15–20 Personen</w:t>
      </w:r>
    </w:p>
    <w:p w14:paraId="383846CC" w14:textId="77777777" w:rsidR="00E10890" w:rsidRPr="00436761" w:rsidRDefault="00E10890" w:rsidP="00B03A67">
      <w:pPr>
        <w:spacing w:after="0"/>
        <w:rPr>
          <w:sz w:val="16"/>
          <w:szCs w:val="16"/>
        </w:rPr>
      </w:pPr>
      <w:r w:rsidRPr="00436761">
        <w:rPr>
          <w:rStyle w:val="Fett"/>
          <w:rFonts w:ascii="Helvetica" w:eastAsiaTheme="majorEastAsia" w:hAnsi="Helvetica"/>
          <w:color w:val="000000"/>
          <w:sz w:val="16"/>
          <w:szCs w:val="16"/>
        </w:rPr>
        <w:t>Zeiten:</w:t>
      </w:r>
    </w:p>
    <w:p w14:paraId="6200E496" w14:textId="77777777" w:rsidR="00E10890" w:rsidRPr="00436761" w:rsidRDefault="00E10890" w:rsidP="00B03A67">
      <w:pPr>
        <w:spacing w:after="0"/>
        <w:rPr>
          <w:sz w:val="16"/>
          <w:szCs w:val="16"/>
        </w:rPr>
      </w:pPr>
      <w:r w:rsidRPr="00436761">
        <w:rPr>
          <w:sz w:val="16"/>
          <w:szCs w:val="16"/>
        </w:rPr>
        <w:t>Mittwoch–Freitag um 14 Uhr</w:t>
      </w:r>
    </w:p>
    <w:p w14:paraId="574E3E95" w14:textId="77777777" w:rsidR="00E10890" w:rsidRPr="00436761" w:rsidRDefault="00E10890" w:rsidP="00B03A67">
      <w:pPr>
        <w:rPr>
          <w:sz w:val="16"/>
          <w:szCs w:val="16"/>
        </w:rPr>
      </w:pPr>
      <w:r w:rsidRPr="00436761">
        <w:rPr>
          <w:sz w:val="16"/>
          <w:szCs w:val="16"/>
        </w:rPr>
        <w:t>Samstag–Sonntag um 10, 14 und 16 Uhr</w:t>
      </w:r>
    </w:p>
    <w:p w14:paraId="6FC3D023" w14:textId="68577254" w:rsidR="00E10890" w:rsidRPr="00436761" w:rsidRDefault="00E10890" w:rsidP="00B03A67">
      <w:pPr>
        <w:rPr>
          <w:sz w:val="20"/>
          <w:szCs w:val="20"/>
        </w:rPr>
      </w:pPr>
      <w:r w:rsidRPr="00436761">
        <w:rPr>
          <w:sz w:val="20"/>
          <w:szCs w:val="20"/>
        </w:rPr>
        <w:t xml:space="preserve">Tickets sind </w:t>
      </w:r>
      <w:r w:rsidR="00894EA6" w:rsidRPr="00436761">
        <w:rPr>
          <w:sz w:val="20"/>
          <w:szCs w:val="20"/>
        </w:rPr>
        <w:t xml:space="preserve">ab 1. Februar </w:t>
      </w:r>
      <w:r w:rsidRPr="00436761">
        <w:rPr>
          <w:sz w:val="20"/>
          <w:szCs w:val="20"/>
        </w:rPr>
        <w:t>jeweils</w:t>
      </w:r>
      <w:r w:rsidRPr="00436761">
        <w:rPr>
          <w:rStyle w:val="apple-converted-space"/>
          <w:color w:val="000000"/>
          <w:sz w:val="20"/>
          <w:szCs w:val="20"/>
        </w:rPr>
        <w:t> </w:t>
      </w:r>
      <w:r w:rsidRPr="00436761">
        <w:rPr>
          <w:rStyle w:val="Fett"/>
          <w:rFonts w:ascii="Helvetica" w:eastAsiaTheme="majorEastAsia" w:hAnsi="Helvetica"/>
          <w:color w:val="000000"/>
          <w:sz w:val="20"/>
          <w:szCs w:val="20"/>
        </w:rPr>
        <w:t>8 Wochen im Voraus</w:t>
      </w:r>
      <w:r w:rsidRPr="00436761">
        <w:rPr>
          <w:rStyle w:val="apple-converted-space"/>
          <w:color w:val="000000"/>
          <w:sz w:val="20"/>
          <w:szCs w:val="20"/>
        </w:rPr>
        <w:t> </w:t>
      </w:r>
      <w:r w:rsidRPr="00436761">
        <w:rPr>
          <w:sz w:val="20"/>
          <w:szCs w:val="20"/>
        </w:rPr>
        <w:t>über die Website buchbar.</w:t>
      </w:r>
    </w:p>
    <w:p w14:paraId="6AAD86F7" w14:textId="3ADA783E" w:rsidR="00D2382E" w:rsidRPr="00436761" w:rsidRDefault="007C62D1" w:rsidP="00B03A67">
      <w:pPr>
        <w:rPr>
          <w:sz w:val="20"/>
          <w:szCs w:val="20"/>
        </w:rPr>
      </w:pPr>
      <w:ins w:id="1" w:author="Katharina Egghart" w:date="2026-01-19T05:53:00Z" w16du:dateUtc="2026-01-19T04:53:00Z">
        <w:r>
          <w:rPr>
            <w:noProof/>
            <w:sz w:val="20"/>
            <w:szCs w:val="20"/>
          </w:rPr>
          <w:pict w14:anchorId="5FABE80D">
            <v:rect id="_x0000_i1031" alt="" style="width:453.6pt;height:.05pt;mso-width-percent:0;mso-height-percent:0;mso-width-percent:0;mso-height-percent:0" o:hralign="center" o:hrstd="t" o:hr="t" fillcolor="#a0a0a0" stroked="f"/>
          </w:pict>
        </w:r>
      </w:ins>
    </w:p>
    <w:p w14:paraId="27CE797C" w14:textId="77777777" w:rsidR="00E10890" w:rsidRPr="00436761" w:rsidRDefault="00E10890" w:rsidP="00436761">
      <w:pPr>
        <w:pStyle w:val="berschrift2"/>
        <w:spacing w:after="120"/>
        <w:rPr>
          <w:rFonts w:ascii="Helvetica" w:hAnsi="Helvetica"/>
          <w:b/>
          <w:bCs/>
          <w:sz w:val="20"/>
          <w:szCs w:val="22"/>
        </w:rPr>
      </w:pPr>
      <w:r w:rsidRPr="00436761">
        <w:rPr>
          <w:rFonts w:ascii="Helvetica" w:hAnsi="Helvetica"/>
          <w:b/>
          <w:bCs/>
          <w:sz w:val="20"/>
          <w:szCs w:val="22"/>
        </w:rPr>
        <w:t>Themenführungen</w:t>
      </w:r>
    </w:p>
    <w:p w14:paraId="37174BAF" w14:textId="77777777" w:rsidR="00E10890" w:rsidRPr="00436761" w:rsidRDefault="00E10890" w:rsidP="00B03A67">
      <w:pPr>
        <w:rPr>
          <w:sz w:val="20"/>
          <w:szCs w:val="20"/>
        </w:rPr>
      </w:pPr>
      <w:r w:rsidRPr="00436761">
        <w:rPr>
          <w:sz w:val="20"/>
          <w:szCs w:val="20"/>
        </w:rPr>
        <w:t>Vertiefende Führungen widmen sich einzelnen Aspekten der Villa Beer – etwa der Architektur Josef Franks, der Innenausstattung, dem Wohnen der Moderne, der Geschichte der Familie Beer oder dem Restaurierungsprozess.</w:t>
      </w:r>
    </w:p>
    <w:p w14:paraId="13BF56E9" w14:textId="77777777" w:rsidR="00E10890" w:rsidRPr="00436761" w:rsidRDefault="00E10890" w:rsidP="00B03A67">
      <w:pPr>
        <w:spacing w:after="0"/>
        <w:rPr>
          <w:sz w:val="16"/>
          <w:szCs w:val="16"/>
        </w:rPr>
      </w:pPr>
      <w:r w:rsidRPr="00436761">
        <w:rPr>
          <w:rStyle w:val="Fett"/>
          <w:rFonts w:ascii="Helvetica" w:eastAsiaTheme="majorEastAsia" w:hAnsi="Helvetica"/>
          <w:color w:val="000000"/>
          <w:sz w:val="16"/>
          <w:szCs w:val="16"/>
        </w:rPr>
        <w:t>Mittwoch–Sonntag</w:t>
      </w:r>
      <w:r w:rsidRPr="00436761">
        <w:rPr>
          <w:rStyle w:val="apple-converted-space"/>
          <w:color w:val="000000"/>
          <w:sz w:val="16"/>
          <w:szCs w:val="16"/>
        </w:rPr>
        <w:t> </w:t>
      </w:r>
      <w:r w:rsidRPr="00436761">
        <w:rPr>
          <w:sz w:val="16"/>
          <w:szCs w:val="16"/>
        </w:rPr>
        <w:t>(nach Verfügbarkeit)</w:t>
      </w:r>
    </w:p>
    <w:p w14:paraId="2E75F66C" w14:textId="77777777" w:rsidR="00E10890" w:rsidRPr="00436761" w:rsidRDefault="00E10890" w:rsidP="00B03A67">
      <w:pPr>
        <w:spacing w:after="0"/>
        <w:rPr>
          <w:sz w:val="16"/>
          <w:szCs w:val="16"/>
        </w:rPr>
      </w:pPr>
      <w:r w:rsidRPr="00436761">
        <w:rPr>
          <w:rStyle w:val="Fett"/>
          <w:rFonts w:ascii="Helvetica" w:eastAsiaTheme="majorEastAsia" w:hAnsi="Helvetica"/>
          <w:color w:val="000000"/>
          <w:sz w:val="16"/>
          <w:szCs w:val="16"/>
        </w:rPr>
        <w:t>Max. 15 Personen</w:t>
      </w:r>
    </w:p>
    <w:p w14:paraId="7E7B5589" w14:textId="77777777" w:rsidR="00E10890" w:rsidRPr="00436761" w:rsidRDefault="00E10890" w:rsidP="00B03A67">
      <w:pPr>
        <w:rPr>
          <w:sz w:val="16"/>
          <w:szCs w:val="16"/>
        </w:rPr>
      </w:pPr>
      <w:r w:rsidRPr="00436761">
        <w:rPr>
          <w:rStyle w:val="Fett"/>
          <w:rFonts w:ascii="Helvetica" w:eastAsiaTheme="majorEastAsia" w:hAnsi="Helvetica"/>
          <w:color w:val="000000"/>
          <w:sz w:val="16"/>
          <w:szCs w:val="16"/>
        </w:rPr>
        <w:t>Dauer:</w:t>
      </w:r>
      <w:r w:rsidRPr="00436761">
        <w:rPr>
          <w:rStyle w:val="apple-converted-space"/>
          <w:color w:val="000000"/>
          <w:sz w:val="16"/>
          <w:szCs w:val="16"/>
        </w:rPr>
        <w:t> </w:t>
      </w:r>
      <w:r w:rsidRPr="00436761">
        <w:rPr>
          <w:sz w:val="16"/>
          <w:szCs w:val="16"/>
        </w:rPr>
        <w:t>ca. 90 Minuten</w:t>
      </w:r>
    </w:p>
    <w:p w14:paraId="5C8D73D6" w14:textId="77777777" w:rsidR="00E10890" w:rsidRPr="00436761" w:rsidRDefault="00E10890" w:rsidP="00B03A67">
      <w:pPr>
        <w:rPr>
          <w:sz w:val="20"/>
          <w:szCs w:val="20"/>
        </w:rPr>
      </w:pPr>
      <w:r w:rsidRPr="00436761">
        <w:rPr>
          <w:sz w:val="20"/>
          <w:szCs w:val="20"/>
        </w:rPr>
        <w:t>Die Themen und Termine werden laufend auf der Website veröffentlicht.</w:t>
      </w:r>
    </w:p>
    <w:p w14:paraId="39A1B761" w14:textId="77777777" w:rsidR="00E10890" w:rsidRPr="00436761" w:rsidRDefault="007C62D1" w:rsidP="0083546C">
      <w:pPr>
        <w:keepNext/>
        <w:keepLines/>
        <w:rPr>
          <w:sz w:val="20"/>
          <w:szCs w:val="20"/>
        </w:rPr>
      </w:pPr>
      <w:ins w:id="2" w:author="Katharina Egghart" w:date="2026-01-18T16:42:00Z" w16du:dateUtc="2026-01-18T15:42:00Z">
        <w:r>
          <w:rPr>
            <w:noProof/>
            <w:sz w:val="20"/>
            <w:szCs w:val="20"/>
          </w:rPr>
          <w:pict w14:anchorId="39CF21DD">
            <v:rect id="_x0000_i1030" alt="" style="width:453.6pt;height:.05pt;mso-width-percent:0;mso-height-percent:0;mso-width-percent:0;mso-height-percent:0" o:hralign="center" o:hrstd="t" o:hr="t" fillcolor="#a0a0a0" stroked="f"/>
          </w:pict>
        </w:r>
      </w:ins>
    </w:p>
    <w:p w14:paraId="0C04C787" w14:textId="77777777" w:rsidR="00E10890" w:rsidRPr="00436761" w:rsidRDefault="00E10890" w:rsidP="00436761">
      <w:pPr>
        <w:pStyle w:val="berschrift2"/>
        <w:spacing w:after="120"/>
        <w:rPr>
          <w:rFonts w:ascii="Helvetica" w:hAnsi="Helvetica"/>
          <w:b/>
          <w:bCs/>
          <w:sz w:val="20"/>
          <w:szCs w:val="22"/>
        </w:rPr>
      </w:pPr>
      <w:r w:rsidRPr="00436761">
        <w:rPr>
          <w:rFonts w:ascii="Helvetica" w:hAnsi="Helvetica"/>
          <w:b/>
          <w:bCs/>
          <w:sz w:val="20"/>
          <w:szCs w:val="22"/>
        </w:rPr>
        <w:t>Privatführungen</w:t>
      </w:r>
    </w:p>
    <w:p w14:paraId="2E673DDE" w14:textId="77777777" w:rsidR="00E10890" w:rsidRPr="00436761" w:rsidRDefault="00E10890" w:rsidP="0083546C">
      <w:pPr>
        <w:keepNext/>
        <w:keepLines/>
        <w:rPr>
          <w:sz w:val="20"/>
          <w:szCs w:val="20"/>
        </w:rPr>
      </w:pPr>
      <w:r w:rsidRPr="00436761">
        <w:rPr>
          <w:sz w:val="20"/>
          <w:szCs w:val="20"/>
        </w:rPr>
        <w:t>Individuelle Führungen für kleine Gruppen sind auf Anfrage möglich.</w:t>
      </w:r>
    </w:p>
    <w:p w14:paraId="49BD2D7D" w14:textId="77777777" w:rsidR="00E10890" w:rsidRPr="00436761" w:rsidRDefault="00E10890" w:rsidP="0083546C">
      <w:pPr>
        <w:keepNext/>
        <w:keepLines/>
        <w:spacing w:after="0"/>
        <w:rPr>
          <w:sz w:val="16"/>
          <w:szCs w:val="16"/>
        </w:rPr>
      </w:pPr>
      <w:r w:rsidRPr="00436761">
        <w:rPr>
          <w:rStyle w:val="Fett"/>
          <w:rFonts w:ascii="Helvetica" w:eastAsiaTheme="majorEastAsia" w:hAnsi="Helvetica"/>
          <w:color w:val="000000"/>
          <w:sz w:val="16"/>
          <w:szCs w:val="16"/>
        </w:rPr>
        <w:t>Montag–Sonntag</w:t>
      </w:r>
      <w:r w:rsidRPr="00436761">
        <w:rPr>
          <w:rStyle w:val="apple-converted-space"/>
          <w:color w:val="000000"/>
          <w:sz w:val="16"/>
          <w:szCs w:val="16"/>
        </w:rPr>
        <w:t> </w:t>
      </w:r>
      <w:r w:rsidRPr="00436761">
        <w:rPr>
          <w:sz w:val="16"/>
          <w:szCs w:val="16"/>
        </w:rPr>
        <w:t>(nach Verfügbarkeit)</w:t>
      </w:r>
    </w:p>
    <w:p w14:paraId="7986E4F4" w14:textId="77777777" w:rsidR="00E10890" w:rsidRPr="00436761" w:rsidRDefault="00E10890" w:rsidP="00B03A67">
      <w:pPr>
        <w:spacing w:after="0"/>
        <w:rPr>
          <w:sz w:val="16"/>
          <w:szCs w:val="16"/>
        </w:rPr>
      </w:pPr>
      <w:r w:rsidRPr="00436761">
        <w:rPr>
          <w:rStyle w:val="Fett"/>
          <w:rFonts w:ascii="Helvetica" w:eastAsiaTheme="majorEastAsia" w:hAnsi="Helvetica"/>
          <w:color w:val="000000"/>
          <w:sz w:val="16"/>
          <w:szCs w:val="16"/>
        </w:rPr>
        <w:t>Max. 10 Personen</w:t>
      </w:r>
    </w:p>
    <w:p w14:paraId="470A6EF5" w14:textId="77777777" w:rsidR="00E10890" w:rsidRPr="00436761" w:rsidRDefault="00E10890" w:rsidP="00B03A67">
      <w:pPr>
        <w:spacing w:after="0"/>
        <w:rPr>
          <w:sz w:val="16"/>
          <w:szCs w:val="16"/>
        </w:rPr>
      </w:pPr>
      <w:r w:rsidRPr="00436761">
        <w:rPr>
          <w:rStyle w:val="Fett"/>
          <w:rFonts w:ascii="Helvetica" w:eastAsiaTheme="majorEastAsia" w:hAnsi="Helvetica"/>
          <w:color w:val="000000"/>
          <w:sz w:val="16"/>
          <w:szCs w:val="16"/>
        </w:rPr>
        <w:t>Dauer:</w:t>
      </w:r>
      <w:r w:rsidRPr="00436761">
        <w:rPr>
          <w:rStyle w:val="apple-converted-space"/>
          <w:color w:val="000000"/>
          <w:sz w:val="16"/>
          <w:szCs w:val="16"/>
        </w:rPr>
        <w:t> </w:t>
      </w:r>
      <w:r w:rsidRPr="00436761">
        <w:rPr>
          <w:sz w:val="16"/>
          <w:szCs w:val="16"/>
        </w:rPr>
        <w:t>ca. 90 Minuten</w:t>
      </w:r>
    </w:p>
    <w:p w14:paraId="764F92AE" w14:textId="77777777" w:rsidR="00E10890" w:rsidRPr="00436761" w:rsidRDefault="007C62D1" w:rsidP="00B03A67">
      <w:pPr>
        <w:rPr>
          <w:sz w:val="20"/>
          <w:szCs w:val="20"/>
        </w:rPr>
      </w:pPr>
      <w:ins w:id="3" w:author="Katharina Egghart" w:date="2026-01-18T16:42:00Z" w16du:dateUtc="2026-01-18T15:42:00Z">
        <w:r>
          <w:rPr>
            <w:noProof/>
            <w:sz w:val="20"/>
            <w:szCs w:val="20"/>
          </w:rPr>
          <w:pict w14:anchorId="6AE649B5">
            <v:rect id="_x0000_i1029" alt="" style="width:453.6pt;height:.05pt;mso-width-percent:0;mso-height-percent:0;mso-width-percent:0;mso-height-percent:0" o:hralign="center" o:hrstd="t" o:hr="t" fillcolor="#a0a0a0" stroked="f"/>
          </w:pict>
        </w:r>
      </w:ins>
    </w:p>
    <w:p w14:paraId="65BB09B5" w14:textId="77777777" w:rsidR="00E10890" w:rsidRPr="00436761" w:rsidRDefault="00E10890" w:rsidP="00436761">
      <w:pPr>
        <w:pStyle w:val="berschrift2"/>
        <w:spacing w:after="120"/>
        <w:rPr>
          <w:rFonts w:ascii="Helvetica" w:hAnsi="Helvetica"/>
          <w:b/>
          <w:bCs/>
          <w:sz w:val="20"/>
          <w:szCs w:val="22"/>
        </w:rPr>
      </w:pPr>
      <w:r w:rsidRPr="00436761">
        <w:rPr>
          <w:rFonts w:ascii="Helvetica" w:hAnsi="Helvetica"/>
          <w:b/>
          <w:bCs/>
          <w:sz w:val="20"/>
          <w:szCs w:val="22"/>
        </w:rPr>
        <w:lastRenderedPageBreak/>
        <w:t>Bildungsprogramme</w:t>
      </w:r>
    </w:p>
    <w:p w14:paraId="53703F31" w14:textId="4713FF89" w:rsidR="00E10890" w:rsidRPr="00436761" w:rsidRDefault="00E10890" w:rsidP="00B03A67">
      <w:pPr>
        <w:rPr>
          <w:sz w:val="20"/>
          <w:szCs w:val="20"/>
        </w:rPr>
      </w:pPr>
      <w:r w:rsidRPr="00436761">
        <w:rPr>
          <w:sz w:val="20"/>
          <w:szCs w:val="20"/>
        </w:rPr>
        <w:t>Ab</w:t>
      </w:r>
      <w:r w:rsidRPr="00436761">
        <w:rPr>
          <w:rStyle w:val="apple-converted-space"/>
          <w:color w:val="000000"/>
          <w:sz w:val="20"/>
          <w:szCs w:val="20"/>
        </w:rPr>
        <w:t> </w:t>
      </w:r>
      <w:r w:rsidRPr="00436761">
        <w:rPr>
          <w:rStyle w:val="Fett"/>
          <w:rFonts w:ascii="Helvetica" w:eastAsiaTheme="majorEastAsia" w:hAnsi="Helvetica"/>
          <w:color w:val="000000"/>
          <w:sz w:val="20"/>
          <w:szCs w:val="20"/>
        </w:rPr>
        <w:t>Juni 2026</w:t>
      </w:r>
      <w:r w:rsidRPr="00436761">
        <w:rPr>
          <w:rStyle w:val="apple-converted-space"/>
          <w:color w:val="000000"/>
          <w:sz w:val="20"/>
          <w:szCs w:val="20"/>
        </w:rPr>
        <w:t> </w:t>
      </w:r>
      <w:r w:rsidRPr="00436761">
        <w:rPr>
          <w:sz w:val="20"/>
          <w:szCs w:val="20"/>
        </w:rPr>
        <w:t xml:space="preserve">sind Bildungsprogramme für Schulklassen geplant. Die Angebote vermitteln </w:t>
      </w:r>
      <w:r w:rsidR="00285402" w:rsidRPr="00436761">
        <w:rPr>
          <w:sz w:val="20"/>
          <w:szCs w:val="20"/>
        </w:rPr>
        <w:br/>
      </w:r>
      <w:r w:rsidRPr="00436761">
        <w:rPr>
          <w:sz w:val="20"/>
          <w:szCs w:val="20"/>
        </w:rPr>
        <w:t xml:space="preserve">altersgerecht Inhalte zu Architektur, Zeitgeschichte und zur Villa Beer als Ort des modernen </w:t>
      </w:r>
      <w:r w:rsidR="00285402" w:rsidRPr="00436761">
        <w:rPr>
          <w:sz w:val="20"/>
          <w:szCs w:val="20"/>
        </w:rPr>
        <w:br/>
      </w:r>
      <w:r w:rsidRPr="00436761">
        <w:rPr>
          <w:sz w:val="20"/>
          <w:szCs w:val="20"/>
        </w:rPr>
        <w:t>Wohnens.</w:t>
      </w:r>
    </w:p>
    <w:p w14:paraId="4C98B2F4" w14:textId="77777777" w:rsidR="002F0A64" w:rsidRPr="00436761" w:rsidRDefault="007C62D1" w:rsidP="002F0A64">
      <w:pPr>
        <w:rPr>
          <w:sz w:val="20"/>
          <w:szCs w:val="20"/>
        </w:rPr>
      </w:pPr>
      <w:ins w:id="4" w:author="Katharina Egghart" w:date="2026-01-18T16:42:00Z" w16du:dateUtc="2026-01-18T15:42:00Z">
        <w:r>
          <w:rPr>
            <w:noProof/>
            <w:sz w:val="20"/>
            <w:szCs w:val="20"/>
          </w:rPr>
          <w:pict w14:anchorId="24C0EE2A">
            <v:rect id="_x0000_i1028" alt="" style="width:453.6pt;height:.05pt;mso-width-percent:0;mso-height-percent:0;mso-width-percent:0;mso-height-percent:0" o:hralign="center" o:hrstd="t" o:hr="t" fillcolor="#a0a0a0" stroked="f"/>
          </w:pict>
        </w:r>
      </w:ins>
    </w:p>
    <w:p w14:paraId="1916269D" w14:textId="7726E0FA" w:rsidR="002F0A64" w:rsidRPr="00436761" w:rsidRDefault="002F0A64" w:rsidP="00436761">
      <w:pPr>
        <w:pStyle w:val="berschrift2"/>
        <w:spacing w:after="120"/>
        <w:rPr>
          <w:rFonts w:ascii="Helvetica" w:hAnsi="Helvetica"/>
          <w:b/>
          <w:bCs/>
          <w:sz w:val="20"/>
          <w:szCs w:val="22"/>
        </w:rPr>
      </w:pPr>
      <w:r w:rsidRPr="00436761">
        <w:rPr>
          <w:rFonts w:ascii="Helvetica" w:hAnsi="Helvetica"/>
          <w:b/>
          <w:bCs/>
          <w:sz w:val="20"/>
          <w:szCs w:val="22"/>
        </w:rPr>
        <w:t xml:space="preserve">Veranstaltungen </w:t>
      </w:r>
    </w:p>
    <w:p w14:paraId="67363887" w14:textId="1E5CBDD4" w:rsidR="002F0A64" w:rsidRPr="00436761" w:rsidRDefault="002F0A64" w:rsidP="002F0A64">
      <w:pPr>
        <w:spacing w:after="0" w:line="300" w:lineRule="atLeast"/>
        <w:ind w:right="0"/>
        <w:rPr>
          <w:sz w:val="20"/>
          <w:szCs w:val="20"/>
        </w:rPr>
      </w:pPr>
      <w:r w:rsidRPr="00436761">
        <w:rPr>
          <w:sz w:val="20"/>
          <w:szCs w:val="20"/>
        </w:rPr>
        <w:t>Ab Sommer 2026 wird es ein vielfältiges Veranstaltungsprogramm mit Konzerten, Lesungen, Gesprächsreihen und weiteren kulturellen Angeboten geben.</w:t>
      </w:r>
    </w:p>
    <w:p w14:paraId="14351DDC" w14:textId="77777777" w:rsidR="00E10890" w:rsidRPr="00436761" w:rsidRDefault="007C62D1" w:rsidP="00B03A67">
      <w:pPr>
        <w:rPr>
          <w:sz w:val="20"/>
          <w:szCs w:val="20"/>
        </w:rPr>
      </w:pPr>
      <w:ins w:id="5" w:author="Katharina Egghart" w:date="2026-01-18T16:42:00Z" w16du:dateUtc="2026-01-18T15:42:00Z">
        <w:r>
          <w:rPr>
            <w:noProof/>
            <w:sz w:val="20"/>
            <w:szCs w:val="20"/>
          </w:rPr>
          <w:pict w14:anchorId="15DA0CAB">
            <v:rect id="_x0000_i1027" alt="" style="width:453.6pt;height:.05pt;mso-width-percent:0;mso-height-percent:0;mso-width-percent:0;mso-height-percent:0" o:hralign="center" o:hrstd="t" o:hr="t" fillcolor="#a0a0a0" stroked="f"/>
          </w:pict>
        </w:r>
      </w:ins>
    </w:p>
    <w:p w14:paraId="54C73958" w14:textId="42D6E01B" w:rsidR="00E10890" w:rsidRPr="00436761" w:rsidRDefault="00E10890" w:rsidP="00436761">
      <w:pPr>
        <w:pStyle w:val="berschrift2"/>
        <w:spacing w:after="120"/>
        <w:rPr>
          <w:rFonts w:ascii="Helvetica" w:hAnsi="Helvetica"/>
          <w:b/>
          <w:bCs/>
          <w:sz w:val="20"/>
          <w:szCs w:val="22"/>
        </w:rPr>
      </w:pPr>
      <w:r w:rsidRPr="00436761">
        <w:rPr>
          <w:rFonts w:ascii="Helvetica" w:hAnsi="Helvetica"/>
          <w:b/>
          <w:bCs/>
          <w:sz w:val="20"/>
          <w:szCs w:val="22"/>
        </w:rPr>
        <w:t>Vermietung</w:t>
      </w:r>
    </w:p>
    <w:p w14:paraId="79EFB630" w14:textId="77777777" w:rsidR="00E10890" w:rsidRPr="00436761" w:rsidRDefault="00E10890" w:rsidP="00B03A67">
      <w:pPr>
        <w:rPr>
          <w:sz w:val="20"/>
          <w:szCs w:val="20"/>
        </w:rPr>
      </w:pPr>
      <w:r w:rsidRPr="00436761">
        <w:rPr>
          <w:sz w:val="20"/>
          <w:szCs w:val="20"/>
        </w:rPr>
        <w:t>Die Villa Beer kann als Veranstaltungsort für private Anlässe, geschäftliche Formate, Vorträge, Konferenzen oder kulturelle Veranstaltungen genutzt werden.</w:t>
      </w:r>
      <w:r w:rsidRPr="00436761">
        <w:rPr>
          <w:sz w:val="20"/>
          <w:szCs w:val="20"/>
        </w:rPr>
        <w:br/>
        <w:t>Anfragen zur Vermietung bitte an</w:t>
      </w:r>
      <w:r w:rsidRPr="00436761">
        <w:rPr>
          <w:color w:val="595959" w:themeColor="text1" w:themeTint="A6"/>
          <w:sz w:val="20"/>
          <w:szCs w:val="20"/>
        </w:rPr>
        <w:t>:</w:t>
      </w:r>
      <w:r w:rsidRPr="00436761">
        <w:rPr>
          <w:rStyle w:val="apple-converted-space"/>
          <w:color w:val="595959" w:themeColor="text1" w:themeTint="A6"/>
          <w:sz w:val="20"/>
          <w:szCs w:val="20"/>
        </w:rPr>
        <w:t> </w:t>
      </w:r>
      <w:hyperlink r:id="rId15" w:history="1">
        <w:r w:rsidRPr="00436761">
          <w:rPr>
            <w:rStyle w:val="Hyperlink"/>
            <w:color w:val="595959" w:themeColor="text1" w:themeTint="A6"/>
            <w:sz w:val="20"/>
            <w:szCs w:val="20"/>
          </w:rPr>
          <w:t>events@villabeer.wien</w:t>
        </w:r>
      </w:hyperlink>
    </w:p>
    <w:p w14:paraId="7C2D4BBD" w14:textId="77777777" w:rsidR="00E10890" w:rsidRPr="00436761" w:rsidRDefault="007C62D1" w:rsidP="00B03A67">
      <w:pPr>
        <w:rPr>
          <w:sz w:val="20"/>
          <w:szCs w:val="20"/>
        </w:rPr>
      </w:pPr>
      <w:ins w:id="6" w:author="Katharina Egghart" w:date="2026-01-18T16:42:00Z" w16du:dateUtc="2026-01-18T15:42:00Z">
        <w:r>
          <w:rPr>
            <w:noProof/>
            <w:sz w:val="20"/>
            <w:szCs w:val="20"/>
          </w:rPr>
          <w:pict w14:anchorId="1F8DD88C">
            <v:rect id="_x0000_i1026" alt="" style="width:453.6pt;height:.05pt;mso-width-percent:0;mso-height-percent:0;mso-width-percent:0;mso-height-percent:0" o:hralign="center" o:hrstd="t" o:hr="t" fillcolor="#a0a0a0" stroked="f"/>
          </w:pict>
        </w:r>
      </w:ins>
    </w:p>
    <w:p w14:paraId="70BF9F0C" w14:textId="77777777" w:rsidR="00E10890" w:rsidRPr="00436761" w:rsidRDefault="00E10890" w:rsidP="00436761">
      <w:pPr>
        <w:pStyle w:val="berschrift2"/>
        <w:spacing w:after="120"/>
        <w:rPr>
          <w:rFonts w:ascii="Helvetica" w:hAnsi="Helvetica"/>
          <w:b/>
          <w:bCs/>
          <w:sz w:val="20"/>
          <w:szCs w:val="22"/>
        </w:rPr>
      </w:pPr>
      <w:r w:rsidRPr="00436761">
        <w:rPr>
          <w:rFonts w:ascii="Helvetica" w:hAnsi="Helvetica"/>
          <w:b/>
          <w:bCs/>
          <w:sz w:val="20"/>
          <w:szCs w:val="22"/>
        </w:rPr>
        <w:t>Shop</w:t>
      </w:r>
    </w:p>
    <w:p w14:paraId="02458646" w14:textId="77777777" w:rsidR="00E10890" w:rsidRPr="00436761" w:rsidRDefault="00E10890" w:rsidP="00B03A67">
      <w:pPr>
        <w:rPr>
          <w:sz w:val="20"/>
          <w:szCs w:val="20"/>
        </w:rPr>
      </w:pPr>
      <w:r w:rsidRPr="00436761">
        <w:rPr>
          <w:sz w:val="20"/>
          <w:szCs w:val="20"/>
        </w:rPr>
        <w:t>Der Shop im Kassenfoyer bietet eine kleine, sorgfältig kuratierte Auswahl an Büchern und Designobjekten. Neben Publikationen zu Architektur und Design finden sich auch Produkte von Svenskt Tenn nach Entwürfen von Josef Frank.</w:t>
      </w:r>
    </w:p>
    <w:p w14:paraId="42E9FB17" w14:textId="771F5598" w:rsidR="00D2382E" w:rsidRPr="00436761" w:rsidRDefault="007C62D1" w:rsidP="00B03A67">
      <w:pPr>
        <w:rPr>
          <w:sz w:val="20"/>
          <w:szCs w:val="20"/>
        </w:rPr>
      </w:pPr>
      <w:ins w:id="7" w:author="Katharina Egghart" w:date="2026-01-19T05:54:00Z" w16du:dateUtc="2026-01-19T04:54:00Z">
        <w:r>
          <w:rPr>
            <w:noProof/>
            <w:sz w:val="20"/>
            <w:szCs w:val="20"/>
          </w:rPr>
          <w:pict w14:anchorId="5A703D5B">
            <v:rect id="_x0000_i1025" alt="" style="width:453.6pt;height:.05pt;mso-width-percent:0;mso-height-percent:0;mso-width-percent:0;mso-height-percent:0" o:hralign="center" o:hrstd="t" o:hr="t" fillcolor="#a0a0a0" stroked="f"/>
          </w:pict>
        </w:r>
      </w:ins>
    </w:p>
    <w:p w14:paraId="22B1312A" w14:textId="77777777" w:rsidR="00E10890" w:rsidRPr="00436761" w:rsidRDefault="00E10890" w:rsidP="00436761">
      <w:pPr>
        <w:pStyle w:val="berschrift2"/>
        <w:spacing w:after="120"/>
        <w:rPr>
          <w:rFonts w:ascii="Helvetica" w:hAnsi="Helvetica"/>
          <w:b/>
          <w:bCs/>
          <w:sz w:val="20"/>
          <w:szCs w:val="22"/>
        </w:rPr>
      </w:pPr>
      <w:r w:rsidRPr="00436761">
        <w:rPr>
          <w:rFonts w:ascii="Helvetica" w:hAnsi="Helvetica"/>
          <w:b/>
          <w:bCs/>
          <w:sz w:val="20"/>
          <w:szCs w:val="22"/>
        </w:rPr>
        <w:t>Eintrittspreise</w:t>
      </w:r>
    </w:p>
    <w:p w14:paraId="02B7EA02" w14:textId="77777777" w:rsidR="00E10890" w:rsidRPr="00436761" w:rsidRDefault="00E10890" w:rsidP="00B03A67">
      <w:pPr>
        <w:rPr>
          <w:sz w:val="20"/>
          <w:szCs w:val="20"/>
        </w:rPr>
      </w:pPr>
      <w:r w:rsidRPr="00436761">
        <w:rPr>
          <w:sz w:val="20"/>
          <w:szCs w:val="20"/>
        </w:rPr>
        <w:t>Preise (inkl. 10% Ust)</w:t>
      </w:r>
    </w:p>
    <w:p w14:paraId="5DF06B50" w14:textId="2D5D56A1" w:rsidR="00E10890" w:rsidRPr="00436761" w:rsidRDefault="00E10890" w:rsidP="0083546C">
      <w:pPr>
        <w:tabs>
          <w:tab w:val="left" w:pos="3969"/>
          <w:tab w:val="right" w:pos="5103"/>
        </w:tabs>
        <w:spacing w:after="0"/>
        <w:rPr>
          <w:sz w:val="16"/>
          <w:szCs w:val="16"/>
        </w:rPr>
      </w:pPr>
      <w:r w:rsidRPr="00436761">
        <w:rPr>
          <w:sz w:val="16"/>
          <w:szCs w:val="16"/>
        </w:rPr>
        <w:t>Ticket Vollpreis</w:t>
      </w:r>
      <w:r w:rsidR="0083546C" w:rsidRPr="00436761">
        <w:rPr>
          <w:sz w:val="16"/>
          <w:szCs w:val="16"/>
        </w:rPr>
        <w:tab/>
      </w:r>
      <w:r w:rsidRPr="00436761">
        <w:rPr>
          <w:sz w:val="16"/>
          <w:szCs w:val="16"/>
        </w:rPr>
        <w:t>EUR</w:t>
      </w:r>
      <w:r w:rsidR="0083546C" w:rsidRPr="00436761">
        <w:rPr>
          <w:sz w:val="16"/>
          <w:szCs w:val="16"/>
        </w:rPr>
        <w:tab/>
      </w:r>
      <w:r w:rsidRPr="00436761">
        <w:rPr>
          <w:sz w:val="16"/>
          <w:szCs w:val="16"/>
        </w:rPr>
        <w:t>18,-</w:t>
      </w:r>
    </w:p>
    <w:p w14:paraId="6B51BF31" w14:textId="0FA1F47A" w:rsidR="00E10890" w:rsidRPr="00436761" w:rsidRDefault="00E10890" w:rsidP="0083546C">
      <w:pPr>
        <w:tabs>
          <w:tab w:val="left" w:pos="3969"/>
          <w:tab w:val="right" w:pos="4395"/>
          <w:tab w:val="right" w:pos="5103"/>
        </w:tabs>
        <w:spacing w:after="0"/>
        <w:rPr>
          <w:sz w:val="16"/>
          <w:szCs w:val="16"/>
        </w:rPr>
      </w:pPr>
      <w:r w:rsidRPr="00436761">
        <w:rPr>
          <w:sz w:val="16"/>
          <w:szCs w:val="16"/>
        </w:rPr>
        <w:t>Ticket ermäßigt</w:t>
      </w:r>
      <w:r w:rsidRPr="00436761">
        <w:rPr>
          <w:sz w:val="16"/>
          <w:szCs w:val="16"/>
        </w:rPr>
        <w:tab/>
        <w:t>EUR</w:t>
      </w:r>
      <w:r w:rsidRPr="00436761">
        <w:rPr>
          <w:sz w:val="16"/>
          <w:szCs w:val="16"/>
        </w:rPr>
        <w:tab/>
      </w:r>
      <w:r w:rsidR="0083546C" w:rsidRPr="00436761">
        <w:rPr>
          <w:sz w:val="16"/>
          <w:szCs w:val="16"/>
        </w:rPr>
        <w:tab/>
      </w:r>
      <w:r w:rsidRPr="00436761">
        <w:rPr>
          <w:sz w:val="16"/>
          <w:szCs w:val="16"/>
        </w:rPr>
        <w:t>14,-</w:t>
      </w:r>
    </w:p>
    <w:p w14:paraId="3A20A08E" w14:textId="532CB021" w:rsidR="00E10890" w:rsidRPr="00436761" w:rsidRDefault="00E10890" w:rsidP="0083546C">
      <w:pPr>
        <w:tabs>
          <w:tab w:val="left" w:pos="3969"/>
          <w:tab w:val="right" w:pos="4395"/>
          <w:tab w:val="right" w:pos="5103"/>
        </w:tabs>
        <w:spacing w:after="0"/>
        <w:rPr>
          <w:sz w:val="16"/>
          <w:szCs w:val="16"/>
        </w:rPr>
      </w:pPr>
      <w:r w:rsidRPr="00436761">
        <w:rPr>
          <w:sz w:val="16"/>
          <w:szCs w:val="16"/>
        </w:rPr>
        <w:t>Öffentliche Führung pro Person (max. 20)</w:t>
      </w:r>
      <w:r w:rsidRPr="00436761">
        <w:rPr>
          <w:sz w:val="16"/>
          <w:szCs w:val="16"/>
        </w:rPr>
        <w:tab/>
        <w:t xml:space="preserve">EUR </w:t>
      </w:r>
      <w:r w:rsidRPr="00436761">
        <w:rPr>
          <w:sz w:val="16"/>
          <w:szCs w:val="16"/>
        </w:rPr>
        <w:tab/>
      </w:r>
      <w:r w:rsidR="0083546C" w:rsidRPr="00436761">
        <w:rPr>
          <w:sz w:val="16"/>
          <w:szCs w:val="16"/>
        </w:rPr>
        <w:tab/>
      </w:r>
      <w:r w:rsidRPr="00436761">
        <w:rPr>
          <w:sz w:val="16"/>
          <w:szCs w:val="16"/>
        </w:rPr>
        <w:t>24,-</w:t>
      </w:r>
    </w:p>
    <w:p w14:paraId="10BC34B1" w14:textId="746DCA96" w:rsidR="00E10890" w:rsidRPr="00436761" w:rsidRDefault="00E10890" w:rsidP="0083546C">
      <w:pPr>
        <w:tabs>
          <w:tab w:val="left" w:pos="3969"/>
          <w:tab w:val="right" w:pos="4395"/>
          <w:tab w:val="right" w:pos="5103"/>
        </w:tabs>
        <w:spacing w:after="0"/>
        <w:rPr>
          <w:sz w:val="16"/>
          <w:szCs w:val="16"/>
        </w:rPr>
      </w:pPr>
      <w:r w:rsidRPr="00436761">
        <w:rPr>
          <w:sz w:val="16"/>
          <w:szCs w:val="16"/>
        </w:rPr>
        <w:t>Öffentliche Führung ermäßigt pro Person</w:t>
      </w:r>
      <w:r w:rsidRPr="00436761">
        <w:rPr>
          <w:sz w:val="16"/>
          <w:szCs w:val="16"/>
        </w:rPr>
        <w:tab/>
        <w:t xml:space="preserve">EUR </w:t>
      </w:r>
      <w:r w:rsidRPr="00436761">
        <w:rPr>
          <w:sz w:val="16"/>
          <w:szCs w:val="16"/>
        </w:rPr>
        <w:tab/>
      </w:r>
      <w:r w:rsidR="0083546C" w:rsidRPr="00436761">
        <w:rPr>
          <w:sz w:val="16"/>
          <w:szCs w:val="16"/>
        </w:rPr>
        <w:tab/>
      </w:r>
      <w:r w:rsidRPr="00436761">
        <w:rPr>
          <w:sz w:val="16"/>
          <w:szCs w:val="16"/>
        </w:rPr>
        <w:t>20,-</w:t>
      </w:r>
    </w:p>
    <w:p w14:paraId="1F3E1A42" w14:textId="2109185C" w:rsidR="00E10890" w:rsidRPr="00436761" w:rsidRDefault="00E10890" w:rsidP="0083546C">
      <w:pPr>
        <w:tabs>
          <w:tab w:val="left" w:pos="3969"/>
          <w:tab w:val="right" w:pos="4395"/>
          <w:tab w:val="right" w:pos="5103"/>
        </w:tabs>
        <w:spacing w:after="0"/>
        <w:rPr>
          <w:sz w:val="16"/>
          <w:szCs w:val="16"/>
        </w:rPr>
      </w:pPr>
      <w:r w:rsidRPr="00436761">
        <w:rPr>
          <w:sz w:val="16"/>
          <w:szCs w:val="16"/>
        </w:rPr>
        <w:t>Privatführung (max. 10)</w:t>
      </w:r>
      <w:r w:rsidRPr="00436761">
        <w:rPr>
          <w:sz w:val="16"/>
          <w:szCs w:val="16"/>
        </w:rPr>
        <w:tab/>
        <w:t>EUR</w:t>
      </w:r>
      <w:r w:rsidR="0083546C" w:rsidRPr="00436761">
        <w:rPr>
          <w:sz w:val="16"/>
          <w:szCs w:val="16"/>
        </w:rPr>
        <w:tab/>
      </w:r>
      <w:r w:rsidRPr="00436761">
        <w:rPr>
          <w:sz w:val="16"/>
          <w:szCs w:val="16"/>
        </w:rPr>
        <w:tab/>
        <w:t>240,-</w:t>
      </w:r>
    </w:p>
    <w:p w14:paraId="2C82130B" w14:textId="523C3C8A" w:rsidR="00E10890" w:rsidRPr="00436761" w:rsidRDefault="00E10890" w:rsidP="0083546C">
      <w:pPr>
        <w:tabs>
          <w:tab w:val="left" w:pos="3969"/>
          <w:tab w:val="right" w:pos="4395"/>
          <w:tab w:val="right" w:pos="5103"/>
        </w:tabs>
        <w:spacing w:after="0"/>
        <w:rPr>
          <w:sz w:val="16"/>
          <w:szCs w:val="16"/>
        </w:rPr>
      </w:pPr>
      <w:r w:rsidRPr="00436761">
        <w:rPr>
          <w:sz w:val="16"/>
          <w:szCs w:val="16"/>
        </w:rPr>
        <w:t>Expertenführung (max. 10)</w:t>
      </w:r>
      <w:r w:rsidRPr="00436761">
        <w:rPr>
          <w:sz w:val="16"/>
          <w:szCs w:val="16"/>
        </w:rPr>
        <w:tab/>
        <w:t>EUR</w:t>
      </w:r>
      <w:r w:rsidR="0083546C" w:rsidRPr="00436761">
        <w:rPr>
          <w:sz w:val="16"/>
          <w:szCs w:val="16"/>
        </w:rPr>
        <w:tab/>
      </w:r>
      <w:r w:rsidRPr="00436761">
        <w:rPr>
          <w:sz w:val="16"/>
          <w:szCs w:val="16"/>
        </w:rPr>
        <w:tab/>
        <w:t>350,-</w:t>
      </w:r>
    </w:p>
    <w:p w14:paraId="15216843" w14:textId="3FE43367" w:rsidR="00E10890" w:rsidRPr="00436761" w:rsidRDefault="00E10890" w:rsidP="0083546C">
      <w:pPr>
        <w:tabs>
          <w:tab w:val="left" w:pos="3969"/>
          <w:tab w:val="right" w:pos="4395"/>
          <w:tab w:val="right" w:pos="5103"/>
        </w:tabs>
        <w:spacing w:after="0"/>
        <w:rPr>
          <w:sz w:val="16"/>
          <w:szCs w:val="16"/>
        </w:rPr>
      </w:pPr>
      <w:r w:rsidRPr="00436761">
        <w:rPr>
          <w:sz w:val="16"/>
          <w:szCs w:val="16"/>
        </w:rPr>
        <w:t>Schulklasse (pauschal, max. 25)</w:t>
      </w:r>
      <w:r w:rsidRPr="00436761">
        <w:rPr>
          <w:sz w:val="16"/>
          <w:szCs w:val="16"/>
        </w:rPr>
        <w:tab/>
        <w:t xml:space="preserve">EUR </w:t>
      </w:r>
      <w:r w:rsidRPr="00436761">
        <w:rPr>
          <w:sz w:val="16"/>
          <w:szCs w:val="16"/>
        </w:rPr>
        <w:tab/>
      </w:r>
      <w:r w:rsidR="0083546C" w:rsidRPr="00436761">
        <w:rPr>
          <w:sz w:val="16"/>
          <w:szCs w:val="16"/>
        </w:rPr>
        <w:tab/>
      </w:r>
      <w:r w:rsidRPr="00436761">
        <w:rPr>
          <w:sz w:val="16"/>
          <w:szCs w:val="16"/>
        </w:rPr>
        <w:t>125,-</w:t>
      </w:r>
    </w:p>
    <w:p w14:paraId="02780099" w14:textId="77777777" w:rsidR="005B14C5" w:rsidRPr="00436761" w:rsidRDefault="005B14C5" w:rsidP="0083546C">
      <w:pPr>
        <w:tabs>
          <w:tab w:val="right" w:pos="4253"/>
        </w:tabs>
        <w:rPr>
          <w:sz w:val="20"/>
          <w:szCs w:val="20"/>
        </w:rPr>
      </w:pPr>
    </w:p>
    <w:sectPr w:rsidR="005B14C5" w:rsidRPr="00436761" w:rsidSect="00B03A67">
      <w:headerReference w:type="default" r:id="rId16"/>
      <w:footerReference w:type="default" r:id="rId17"/>
      <w:headerReference w:type="first" r:id="rId18"/>
      <w:footerReference w:type="first" r:id="rId19"/>
      <w:pgSz w:w="11906" w:h="16838"/>
      <w:pgMar w:top="2206" w:right="794" w:bottom="1802" w:left="1418" w:header="709" w:footer="11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F0970" w14:textId="77777777" w:rsidR="007C62D1" w:rsidRDefault="007C62D1" w:rsidP="00E46300">
      <w:pPr>
        <w:spacing w:after="0"/>
      </w:pPr>
      <w:r>
        <w:separator/>
      </w:r>
    </w:p>
  </w:endnote>
  <w:endnote w:type="continuationSeparator" w:id="0">
    <w:p w14:paraId="44670318" w14:textId="77777777" w:rsidR="007C62D1" w:rsidRDefault="007C62D1" w:rsidP="00E463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Brandon Text Bold">
    <w:panose1 w:val="020B0803020203060203"/>
    <w:charset w:val="4D"/>
    <w:family w:val="swiss"/>
    <w:notTrueType/>
    <w:pitch w:val="variable"/>
    <w:sig w:usb0="A000002F" w:usb1="5000205B" w:usb2="00000000" w:usb3="00000000" w:csb0="0000009B" w:csb1="00000000"/>
  </w:font>
  <w:font w:name="Brandon Text Regular">
    <w:panose1 w:val="020B0503020203060203"/>
    <w:charset w:val="4D"/>
    <w:family w:val="swiss"/>
    <w:notTrueType/>
    <w:pitch w:val="variable"/>
    <w:sig w:usb0="A000002F" w:usb1="5000205B" w:usb2="00000000" w:usb3="00000000" w:csb0="0000009B" w:csb1="00000000"/>
  </w:font>
  <w:font w:name="Brandon Text Medium">
    <w:panose1 w:val="020B0603020203060203"/>
    <w:charset w:val="4D"/>
    <w:family w:val="swiss"/>
    <w:notTrueType/>
    <w:pitch w:val="variable"/>
    <w:sig w:usb0="A000002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EAA14" w14:textId="72F162E9" w:rsidR="00E46300" w:rsidRDefault="00B03A67" w:rsidP="0083546C">
    <w:pPr>
      <w:pStyle w:val="Fuzeile"/>
      <w:tabs>
        <w:tab w:val="clear" w:pos="4536"/>
        <w:tab w:val="clear" w:pos="9072"/>
      </w:tabs>
      <w:jc w:val="both"/>
    </w:pPr>
    <w:r>
      <w:rPr>
        <w:noProof/>
      </w:rPr>
      <w:drawing>
        <wp:anchor distT="0" distB="0" distL="114300" distR="114300" simplePos="0" relativeHeight="251672576" behindDoc="1" locked="0" layoutInCell="1" allowOverlap="1" wp14:anchorId="4A5A11A8" wp14:editId="3B59AEBE">
          <wp:simplePos x="0" y="0"/>
          <wp:positionH relativeFrom="margin">
            <wp:posOffset>3348990</wp:posOffset>
          </wp:positionH>
          <wp:positionV relativeFrom="paragraph">
            <wp:posOffset>140970</wp:posOffset>
          </wp:positionV>
          <wp:extent cx="2954655" cy="254635"/>
          <wp:effectExtent l="0" t="0" r="0" b="0"/>
          <wp:wrapNone/>
          <wp:docPr id="1093115513" name="Grafik 1093115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73" r="-381"/>
                  <a:stretch/>
                </pic:blipFill>
                <pic:spPr bwMode="auto">
                  <a:xfrm>
                    <a:off x="0" y="0"/>
                    <a:ext cx="2954655" cy="2546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64F41">
      <w:t xml:space="preserve">Seite </w:t>
    </w:r>
    <w:sdt>
      <w:sdtPr>
        <w:id w:val="701822776"/>
        <w:docPartObj>
          <w:docPartGallery w:val="Page Numbers (Bottom of Page)"/>
          <w:docPartUnique/>
        </w:docPartObj>
      </w:sdtPr>
      <w:sdtContent>
        <w:r w:rsidR="00064F41">
          <w:fldChar w:fldCharType="begin"/>
        </w:r>
        <w:r w:rsidR="00064F41">
          <w:instrText>PAGE   \* MERGEFORMAT</w:instrText>
        </w:r>
        <w:r w:rsidR="00064F41">
          <w:fldChar w:fldCharType="separate"/>
        </w:r>
        <w:r w:rsidR="00064F41">
          <w:t>1</w:t>
        </w:r>
        <w:r w:rsidR="00064F41">
          <w:fldChar w:fldCharType="end"/>
        </w:r>
        <w:r w:rsidR="00695934" w:rsidRPr="00695934">
          <w:t xml:space="preserve"> </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8A87A" w14:textId="77777777" w:rsidR="00064F41" w:rsidRDefault="00064F41" w:rsidP="00C73C30">
    <w:pPr>
      <w:pStyle w:val="Fuzeile"/>
      <w:tabs>
        <w:tab w:val="clear" w:pos="4536"/>
        <w:tab w:val="clear" w:pos="9072"/>
      </w:tabs>
    </w:pPr>
    <w:r>
      <w:t xml:space="preserve">Seite </w:t>
    </w:r>
    <w:sdt>
      <w:sdtPr>
        <w:id w:val="-2110271362"/>
        <w:docPartObj>
          <w:docPartGallery w:val="Page Numbers (Bottom of Page)"/>
          <w:docPartUnique/>
        </w:docPartObj>
      </w:sdtPr>
      <w:sdtContent>
        <w:r>
          <w:fldChar w:fldCharType="begin"/>
        </w:r>
        <w:r>
          <w:instrText>PAGE   \* MERGEFORMAT</w:instrText>
        </w:r>
        <w:r>
          <w:fldChar w:fldCharType="separate"/>
        </w:r>
        <w:r>
          <w:t>2</w:t>
        </w:r>
        <w:r>
          <w:fldChar w:fldCharType="end"/>
        </w:r>
      </w:sdtContent>
    </w:sdt>
  </w:p>
  <w:p w14:paraId="62C40BBD" w14:textId="09D9ED88" w:rsidR="00E46300" w:rsidRDefault="00B03A67" w:rsidP="00E46300">
    <w:pPr>
      <w:pStyle w:val="Fuzeile"/>
      <w:jc w:val="right"/>
    </w:pPr>
    <w:r>
      <w:rPr>
        <w:noProof/>
      </w:rPr>
      <w:drawing>
        <wp:anchor distT="0" distB="0" distL="114300" distR="114300" simplePos="0" relativeHeight="251670528" behindDoc="1" locked="0" layoutInCell="1" allowOverlap="1" wp14:anchorId="087A20FF" wp14:editId="025CD9E6">
          <wp:simplePos x="0" y="0"/>
          <wp:positionH relativeFrom="margin">
            <wp:posOffset>3242931</wp:posOffset>
          </wp:positionH>
          <wp:positionV relativeFrom="paragraph">
            <wp:posOffset>116323</wp:posOffset>
          </wp:positionV>
          <wp:extent cx="2955059" cy="255206"/>
          <wp:effectExtent l="0" t="0" r="0"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a:picLocks noChangeAspect="1" noChangeArrowheads="1"/>
                  </pic:cNvPicPr>
                </pic:nvPicPr>
                <pic:blipFill rotWithShape="1">
                  <a:blip r:embed="rId1" r:link="rId2">
                    <a:extLst>
                      <a:ext uri="{28A0092B-C50C-407E-A947-70E740481C1C}">
                        <a14:useLocalDpi xmlns:a14="http://schemas.microsoft.com/office/drawing/2010/main" val="0"/>
                      </a:ext>
                    </a:extLst>
                  </a:blip>
                  <a:srcRect l="-73" r="-381"/>
                  <a:stretch/>
                </pic:blipFill>
                <pic:spPr bwMode="auto">
                  <a:xfrm>
                    <a:off x="0" y="0"/>
                    <a:ext cx="2955059" cy="2552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BBAC0F" w14:textId="77777777" w:rsidR="007C62D1" w:rsidRDefault="007C62D1" w:rsidP="00E46300">
      <w:pPr>
        <w:spacing w:after="0"/>
      </w:pPr>
      <w:r>
        <w:separator/>
      </w:r>
    </w:p>
  </w:footnote>
  <w:footnote w:type="continuationSeparator" w:id="0">
    <w:p w14:paraId="0727A603" w14:textId="77777777" w:rsidR="007C62D1" w:rsidRDefault="007C62D1" w:rsidP="00E463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6CD36" w14:textId="77777777" w:rsidR="00E46300" w:rsidRDefault="00E46300" w:rsidP="00E46300">
    <w:pPr>
      <w:pStyle w:val="Kopfzeile"/>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B50DC" w14:textId="37CD0F84" w:rsidR="002D541E" w:rsidRDefault="00B03A67">
    <w:pPr>
      <w:pStyle w:val="Kopfzeile"/>
    </w:pPr>
    <w:r>
      <w:rPr>
        <w:noProof/>
      </w:rPr>
      <w:drawing>
        <wp:anchor distT="0" distB="0" distL="114300" distR="114300" simplePos="0" relativeHeight="251668480" behindDoc="1" locked="1" layoutInCell="1" allowOverlap="1" wp14:anchorId="50D90C06" wp14:editId="70E4F3CC">
          <wp:simplePos x="0" y="0"/>
          <wp:positionH relativeFrom="column">
            <wp:posOffset>3249295</wp:posOffset>
          </wp:positionH>
          <wp:positionV relativeFrom="page">
            <wp:posOffset>449580</wp:posOffset>
          </wp:positionV>
          <wp:extent cx="2948305" cy="356235"/>
          <wp:effectExtent l="0" t="0" r="0" b="0"/>
          <wp:wrapNone/>
          <wp:docPr id="5755825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582579" name="Grafik 1"/>
                  <pic:cNvPicPr/>
                </pic:nvPicPr>
                <pic:blipFill>
                  <a:blip r:embed="rId1" r:link="rId2">
                    <a:extLst>
                      <a:ext uri="{28A0092B-C50C-407E-A947-70E740481C1C}">
                        <a14:useLocalDpi xmlns:a14="http://schemas.microsoft.com/office/drawing/2010/main" val="0"/>
                      </a:ext>
                    </a:extLst>
                  </a:blip>
                  <a:stretch>
                    <a:fillRect/>
                  </a:stretch>
                </pic:blipFill>
                <pic:spPr>
                  <a:xfrm>
                    <a:off x="0" y="0"/>
                    <a:ext cx="2948305" cy="35623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D6195"/>
    <w:multiLevelType w:val="hybridMultilevel"/>
    <w:tmpl w:val="C6927FF0"/>
    <w:lvl w:ilvl="0" w:tplc="0BE48CCC">
      <w:start w:val="1"/>
      <w:numFmt w:val="bullet"/>
      <w:lvlText w:val=""/>
      <w:lvlJc w:val="left"/>
      <w:pPr>
        <w:ind w:left="144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532783"/>
    <w:multiLevelType w:val="hybridMultilevel"/>
    <w:tmpl w:val="9A4A77B4"/>
    <w:lvl w:ilvl="0" w:tplc="A58C9716">
      <w:start w:val="1"/>
      <w:numFmt w:val="bullet"/>
      <w:pStyle w:val="Listenabsatz"/>
      <w:lvlText w:val=""/>
      <w:lvlJc w:val="left"/>
      <w:pPr>
        <w:ind w:left="927"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 w15:restartNumberingAfterBreak="0">
    <w:nsid w:val="33EB02B6"/>
    <w:multiLevelType w:val="multilevel"/>
    <w:tmpl w:val="52783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5A1334"/>
    <w:multiLevelType w:val="multilevel"/>
    <w:tmpl w:val="AB22D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6EC1521"/>
    <w:multiLevelType w:val="hybridMultilevel"/>
    <w:tmpl w:val="B1A2284C"/>
    <w:lvl w:ilvl="0" w:tplc="0BE48CCC">
      <w:start w:val="1"/>
      <w:numFmt w:val="bullet"/>
      <w:lvlText w:val=""/>
      <w:lvlJc w:val="left"/>
      <w:pPr>
        <w:ind w:left="1440" w:hanging="360"/>
      </w:pPr>
      <w:rPr>
        <w:rFonts w:ascii="Symbol" w:hAnsi="Symbol" w:hint="default"/>
      </w:rPr>
    </w:lvl>
    <w:lvl w:ilvl="1" w:tplc="0BE48CCC">
      <w:start w:val="1"/>
      <w:numFmt w:val="bullet"/>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20C524C"/>
    <w:multiLevelType w:val="multilevel"/>
    <w:tmpl w:val="EB6AE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19786803">
    <w:abstractNumId w:val="0"/>
  </w:num>
  <w:num w:numId="2" w16cid:durableId="63574846">
    <w:abstractNumId w:val="4"/>
  </w:num>
  <w:num w:numId="3" w16cid:durableId="212231893">
    <w:abstractNumId w:val="1"/>
  </w:num>
  <w:num w:numId="4" w16cid:durableId="136538436">
    <w:abstractNumId w:val="5"/>
  </w:num>
  <w:num w:numId="5" w16cid:durableId="498273725">
    <w:abstractNumId w:val="2"/>
  </w:num>
  <w:num w:numId="6" w16cid:durableId="18397352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harina Egghart">
    <w15:presenceInfo w15:providerId="AD" w15:userId="S::KatharinaEgghart@VillaBeerFoundationGmbH.onmicrosoft.com::4ba161d5-2033-404d-a41a-db930f36400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B87"/>
    <w:rsid w:val="00000CB3"/>
    <w:rsid w:val="00064F41"/>
    <w:rsid w:val="00075953"/>
    <w:rsid w:val="001039A1"/>
    <w:rsid w:val="00155B22"/>
    <w:rsid w:val="00165827"/>
    <w:rsid w:val="00170A69"/>
    <w:rsid w:val="00176C76"/>
    <w:rsid w:val="00184139"/>
    <w:rsid w:val="001867AA"/>
    <w:rsid w:val="0018683B"/>
    <w:rsid w:val="001A2881"/>
    <w:rsid w:val="001B088C"/>
    <w:rsid w:val="001B2F1A"/>
    <w:rsid w:val="001C5557"/>
    <w:rsid w:val="001C66FE"/>
    <w:rsid w:val="001C748D"/>
    <w:rsid w:val="0021005A"/>
    <w:rsid w:val="002353A4"/>
    <w:rsid w:val="0023607F"/>
    <w:rsid w:val="00241B26"/>
    <w:rsid w:val="00252C0A"/>
    <w:rsid w:val="002536AD"/>
    <w:rsid w:val="002801C9"/>
    <w:rsid w:val="00285402"/>
    <w:rsid w:val="00292AC0"/>
    <w:rsid w:val="002C40DD"/>
    <w:rsid w:val="002D541E"/>
    <w:rsid w:val="002F0A64"/>
    <w:rsid w:val="003000E4"/>
    <w:rsid w:val="0030219A"/>
    <w:rsid w:val="003235E0"/>
    <w:rsid w:val="003251F5"/>
    <w:rsid w:val="003420ED"/>
    <w:rsid w:val="0035717F"/>
    <w:rsid w:val="00363071"/>
    <w:rsid w:val="003868B0"/>
    <w:rsid w:val="00387EDA"/>
    <w:rsid w:val="003A5B52"/>
    <w:rsid w:val="003B5805"/>
    <w:rsid w:val="003F4329"/>
    <w:rsid w:val="00436761"/>
    <w:rsid w:val="00452515"/>
    <w:rsid w:val="00475E1A"/>
    <w:rsid w:val="00483EE7"/>
    <w:rsid w:val="004E3E9D"/>
    <w:rsid w:val="004F11CF"/>
    <w:rsid w:val="00502ED7"/>
    <w:rsid w:val="00527596"/>
    <w:rsid w:val="00532617"/>
    <w:rsid w:val="005746FC"/>
    <w:rsid w:val="005818FD"/>
    <w:rsid w:val="0058313D"/>
    <w:rsid w:val="00587174"/>
    <w:rsid w:val="005B14C5"/>
    <w:rsid w:val="005C0925"/>
    <w:rsid w:val="005C48F4"/>
    <w:rsid w:val="005D58F4"/>
    <w:rsid w:val="005F4784"/>
    <w:rsid w:val="00633CD0"/>
    <w:rsid w:val="0064111D"/>
    <w:rsid w:val="0064585B"/>
    <w:rsid w:val="00655FB8"/>
    <w:rsid w:val="00672AE8"/>
    <w:rsid w:val="006737D4"/>
    <w:rsid w:val="00695934"/>
    <w:rsid w:val="006A1B87"/>
    <w:rsid w:val="006B3167"/>
    <w:rsid w:val="006D36E5"/>
    <w:rsid w:val="006D4625"/>
    <w:rsid w:val="006D47DC"/>
    <w:rsid w:val="006E369F"/>
    <w:rsid w:val="007416EA"/>
    <w:rsid w:val="0074727B"/>
    <w:rsid w:val="007551C1"/>
    <w:rsid w:val="007552DF"/>
    <w:rsid w:val="00764951"/>
    <w:rsid w:val="00776B70"/>
    <w:rsid w:val="0078328F"/>
    <w:rsid w:val="00794592"/>
    <w:rsid w:val="007A090A"/>
    <w:rsid w:val="007B0597"/>
    <w:rsid w:val="007C62D1"/>
    <w:rsid w:val="007D4088"/>
    <w:rsid w:val="007E3CC0"/>
    <w:rsid w:val="007E45DB"/>
    <w:rsid w:val="00820C8C"/>
    <w:rsid w:val="00822A82"/>
    <w:rsid w:val="0083546C"/>
    <w:rsid w:val="00850EFB"/>
    <w:rsid w:val="00857ACA"/>
    <w:rsid w:val="0088345C"/>
    <w:rsid w:val="00894EA6"/>
    <w:rsid w:val="008A4AFF"/>
    <w:rsid w:val="008F55CF"/>
    <w:rsid w:val="00920AAC"/>
    <w:rsid w:val="00932D1A"/>
    <w:rsid w:val="00942AFC"/>
    <w:rsid w:val="00947BAA"/>
    <w:rsid w:val="0096774E"/>
    <w:rsid w:val="0097591F"/>
    <w:rsid w:val="009A04D3"/>
    <w:rsid w:val="009B425E"/>
    <w:rsid w:val="009B7F87"/>
    <w:rsid w:val="00A047B3"/>
    <w:rsid w:val="00A34341"/>
    <w:rsid w:val="00A537CC"/>
    <w:rsid w:val="00A84F82"/>
    <w:rsid w:val="00A9253A"/>
    <w:rsid w:val="00A972FD"/>
    <w:rsid w:val="00AC5751"/>
    <w:rsid w:val="00AD7FBD"/>
    <w:rsid w:val="00AE3F86"/>
    <w:rsid w:val="00AE5AC4"/>
    <w:rsid w:val="00AE7F8E"/>
    <w:rsid w:val="00B03A67"/>
    <w:rsid w:val="00B43076"/>
    <w:rsid w:val="00B57BD9"/>
    <w:rsid w:val="00B60C4B"/>
    <w:rsid w:val="00B66E2B"/>
    <w:rsid w:val="00B902EA"/>
    <w:rsid w:val="00B9274A"/>
    <w:rsid w:val="00BA7970"/>
    <w:rsid w:val="00C06EAA"/>
    <w:rsid w:val="00C27216"/>
    <w:rsid w:val="00C33BD1"/>
    <w:rsid w:val="00C73C30"/>
    <w:rsid w:val="00C7711F"/>
    <w:rsid w:val="00C81E8C"/>
    <w:rsid w:val="00C96EB4"/>
    <w:rsid w:val="00CD6B24"/>
    <w:rsid w:val="00D02F2E"/>
    <w:rsid w:val="00D2382E"/>
    <w:rsid w:val="00D325FB"/>
    <w:rsid w:val="00D350A8"/>
    <w:rsid w:val="00D47F27"/>
    <w:rsid w:val="00D528DF"/>
    <w:rsid w:val="00D6741E"/>
    <w:rsid w:val="00D92593"/>
    <w:rsid w:val="00D930B2"/>
    <w:rsid w:val="00DC19F5"/>
    <w:rsid w:val="00DD6003"/>
    <w:rsid w:val="00DE227B"/>
    <w:rsid w:val="00E0233E"/>
    <w:rsid w:val="00E10890"/>
    <w:rsid w:val="00E15F1B"/>
    <w:rsid w:val="00E22FAF"/>
    <w:rsid w:val="00E25B39"/>
    <w:rsid w:val="00E40F39"/>
    <w:rsid w:val="00E43C2C"/>
    <w:rsid w:val="00E46300"/>
    <w:rsid w:val="00E47E1F"/>
    <w:rsid w:val="00E561A1"/>
    <w:rsid w:val="00E57B9D"/>
    <w:rsid w:val="00E83CC4"/>
    <w:rsid w:val="00E845BA"/>
    <w:rsid w:val="00EB3BAA"/>
    <w:rsid w:val="00EB70D0"/>
    <w:rsid w:val="00EC65F8"/>
    <w:rsid w:val="00EE10E0"/>
    <w:rsid w:val="00F00ACB"/>
    <w:rsid w:val="00F13582"/>
    <w:rsid w:val="00F13790"/>
    <w:rsid w:val="00F50345"/>
    <w:rsid w:val="00F73CD3"/>
    <w:rsid w:val="00F96A86"/>
    <w:rsid w:val="00FC1BCC"/>
    <w:rsid w:val="00FC1E48"/>
    <w:rsid w:val="00FE13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34BE7F"/>
  <w15:chartTrackingRefBased/>
  <w15:docId w15:val="{B671A52D-F8CA-D742-BF3D-B92D628B2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36761"/>
    <w:pPr>
      <w:spacing w:line="240" w:lineRule="auto"/>
      <w:ind w:right="510"/>
    </w:pPr>
    <w:rPr>
      <w:rFonts w:ascii="Helvetica" w:hAnsi="Helvetica"/>
      <w:color w:val="000000" w:themeColor="text1"/>
    </w:rPr>
  </w:style>
  <w:style w:type="paragraph" w:styleId="berschrift1">
    <w:name w:val="heading 1"/>
    <w:basedOn w:val="berschrift2"/>
    <w:next w:val="Standard"/>
    <w:link w:val="berschrift1Zchn"/>
    <w:uiPriority w:val="9"/>
    <w:qFormat/>
    <w:rsid w:val="00B03A67"/>
    <w:pPr>
      <w:spacing w:before="240" w:after="360"/>
      <w:outlineLvl w:val="0"/>
    </w:pPr>
    <w:rPr>
      <w:color w:val="000000" w:themeColor="text1"/>
      <w:sz w:val="30"/>
      <w:szCs w:val="32"/>
    </w:rPr>
  </w:style>
  <w:style w:type="paragraph" w:styleId="berschrift2">
    <w:name w:val="heading 2"/>
    <w:basedOn w:val="berschrift3"/>
    <w:next w:val="Standard"/>
    <w:link w:val="berschrift2Zchn"/>
    <w:uiPriority w:val="9"/>
    <w:unhideWhenUsed/>
    <w:qFormat/>
    <w:rsid w:val="00B03A67"/>
    <w:pPr>
      <w:spacing w:before="120"/>
      <w:outlineLvl w:val="1"/>
    </w:pPr>
    <w:rPr>
      <w:szCs w:val="26"/>
    </w:rPr>
  </w:style>
  <w:style w:type="paragraph" w:styleId="berschrift3">
    <w:name w:val="heading 3"/>
    <w:basedOn w:val="Standard"/>
    <w:next w:val="Standard"/>
    <w:link w:val="berschrift3Zchn"/>
    <w:uiPriority w:val="9"/>
    <w:unhideWhenUsed/>
    <w:qFormat/>
    <w:rsid w:val="00942AFC"/>
    <w:pPr>
      <w:keepNext/>
      <w:keepLines/>
      <w:spacing w:before="60" w:after="0"/>
      <w:outlineLvl w:val="2"/>
    </w:pPr>
    <w:rPr>
      <w:rFonts w:ascii="Brandon Text Bold" w:eastAsiaTheme="majorEastAsia" w:hAnsi="Brandon Text Bold" w:cstheme="majorBidi"/>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920AAC"/>
    <w:pPr>
      <w:spacing w:after="0" w:line="240" w:lineRule="auto"/>
    </w:pPr>
    <w:rPr>
      <w:rFonts w:ascii="Brandon Text Regular" w:hAnsi="Brandon Text Regular"/>
      <w:color w:val="000000" w:themeColor="text1"/>
    </w:rPr>
  </w:style>
  <w:style w:type="paragraph" w:styleId="Kopfzeile">
    <w:name w:val="header"/>
    <w:basedOn w:val="Standard"/>
    <w:link w:val="KopfzeileZchn"/>
    <w:uiPriority w:val="99"/>
    <w:unhideWhenUsed/>
    <w:rsid w:val="00E46300"/>
    <w:pPr>
      <w:tabs>
        <w:tab w:val="center" w:pos="4536"/>
        <w:tab w:val="right" w:pos="9072"/>
      </w:tabs>
      <w:spacing w:after="0"/>
    </w:pPr>
  </w:style>
  <w:style w:type="character" w:customStyle="1" w:styleId="KopfzeileZchn">
    <w:name w:val="Kopfzeile Zchn"/>
    <w:basedOn w:val="Absatz-Standardschriftart"/>
    <w:link w:val="Kopfzeile"/>
    <w:uiPriority w:val="99"/>
    <w:rsid w:val="00E46300"/>
    <w:rPr>
      <w:rFonts w:ascii="Brandon Text Regular" w:hAnsi="Brandon Text Regular"/>
      <w:color w:val="000000" w:themeColor="text1"/>
    </w:rPr>
  </w:style>
  <w:style w:type="paragraph" w:styleId="Fuzeile">
    <w:name w:val="footer"/>
    <w:basedOn w:val="Standard"/>
    <w:link w:val="FuzeileZchn"/>
    <w:uiPriority w:val="99"/>
    <w:unhideWhenUsed/>
    <w:qFormat/>
    <w:rsid w:val="00064F41"/>
    <w:pPr>
      <w:tabs>
        <w:tab w:val="center" w:pos="4536"/>
        <w:tab w:val="right" w:pos="9072"/>
      </w:tabs>
      <w:spacing w:after="0"/>
    </w:pPr>
    <w:rPr>
      <w:sz w:val="16"/>
    </w:rPr>
  </w:style>
  <w:style w:type="character" w:customStyle="1" w:styleId="FuzeileZchn">
    <w:name w:val="Fußzeile Zchn"/>
    <w:basedOn w:val="Absatz-Standardschriftart"/>
    <w:link w:val="Fuzeile"/>
    <w:uiPriority w:val="99"/>
    <w:rsid w:val="00064F41"/>
    <w:rPr>
      <w:rFonts w:ascii="Brandon Text Regular" w:hAnsi="Brandon Text Regular"/>
      <w:color w:val="000000" w:themeColor="text1"/>
      <w:sz w:val="16"/>
    </w:rPr>
  </w:style>
  <w:style w:type="character" w:styleId="Platzhaltertext">
    <w:name w:val="Placeholder Text"/>
    <w:basedOn w:val="Absatz-Standardschriftart"/>
    <w:uiPriority w:val="99"/>
    <w:semiHidden/>
    <w:rsid w:val="00C73C30"/>
    <w:rPr>
      <w:color w:val="808080"/>
    </w:rPr>
  </w:style>
  <w:style w:type="paragraph" w:customStyle="1" w:styleId="Betreff">
    <w:name w:val="Betreff"/>
    <w:basedOn w:val="Standard"/>
    <w:link w:val="BetreffZchn"/>
    <w:qFormat/>
    <w:rsid w:val="00942AFC"/>
    <w:pPr>
      <w:spacing w:before="120"/>
    </w:pPr>
    <w:rPr>
      <w:rFonts w:ascii="Brandon Text Medium" w:hAnsi="Brandon Text Medium"/>
    </w:rPr>
  </w:style>
  <w:style w:type="character" w:customStyle="1" w:styleId="berschrift1Zchn">
    <w:name w:val="Überschrift 1 Zchn"/>
    <w:basedOn w:val="Absatz-Standardschriftart"/>
    <w:link w:val="berschrift1"/>
    <w:uiPriority w:val="9"/>
    <w:rsid w:val="00B03A67"/>
    <w:rPr>
      <w:rFonts w:ascii="Brandon Text Bold" w:eastAsiaTheme="majorEastAsia" w:hAnsi="Brandon Text Bold" w:cstheme="majorBidi"/>
      <w:color w:val="000000" w:themeColor="text1"/>
      <w:sz w:val="30"/>
      <w:szCs w:val="32"/>
    </w:rPr>
  </w:style>
  <w:style w:type="character" w:customStyle="1" w:styleId="BetreffZchn">
    <w:name w:val="Betreff Zchn"/>
    <w:basedOn w:val="Absatz-Standardschriftart"/>
    <w:link w:val="Betreff"/>
    <w:rsid w:val="00942AFC"/>
    <w:rPr>
      <w:rFonts w:ascii="Brandon Text Medium" w:hAnsi="Brandon Text Medium"/>
      <w:color w:val="000000" w:themeColor="text1"/>
    </w:rPr>
  </w:style>
  <w:style w:type="character" w:customStyle="1" w:styleId="berschrift2Zchn">
    <w:name w:val="Überschrift 2 Zchn"/>
    <w:basedOn w:val="Absatz-Standardschriftart"/>
    <w:link w:val="berschrift2"/>
    <w:uiPriority w:val="9"/>
    <w:rsid w:val="00B03A67"/>
    <w:rPr>
      <w:rFonts w:ascii="Brandon Text Bold" w:eastAsiaTheme="majorEastAsia" w:hAnsi="Brandon Text Bold" w:cstheme="majorBidi"/>
      <w:szCs w:val="26"/>
    </w:rPr>
  </w:style>
  <w:style w:type="character" w:customStyle="1" w:styleId="berschrift3Zchn">
    <w:name w:val="Überschrift 3 Zchn"/>
    <w:basedOn w:val="Absatz-Standardschriftart"/>
    <w:link w:val="berschrift3"/>
    <w:uiPriority w:val="9"/>
    <w:rsid w:val="00942AFC"/>
    <w:rPr>
      <w:rFonts w:ascii="Brandon Text Bold" w:eastAsiaTheme="majorEastAsia" w:hAnsi="Brandon Text Bold" w:cstheme="majorBidi"/>
      <w:szCs w:val="24"/>
    </w:rPr>
  </w:style>
  <w:style w:type="character" w:styleId="SchwacheHervorhebung">
    <w:name w:val="Subtle Emphasis"/>
    <w:basedOn w:val="Absatz-Standardschriftart"/>
    <w:uiPriority w:val="19"/>
    <w:qFormat/>
    <w:rsid w:val="007552DF"/>
    <w:rPr>
      <w:rFonts w:ascii="Brandon Text Regular" w:hAnsi="Brandon Text Regular"/>
      <w:i/>
      <w:iCs/>
      <w:color w:val="404040" w:themeColor="text1" w:themeTint="BF"/>
      <w:sz w:val="22"/>
    </w:rPr>
  </w:style>
  <w:style w:type="character" w:styleId="Hervorhebung">
    <w:name w:val="Emphasis"/>
    <w:basedOn w:val="Absatz-Standardschriftart"/>
    <w:uiPriority w:val="20"/>
    <w:qFormat/>
    <w:rsid w:val="007552DF"/>
    <w:rPr>
      <w:rFonts w:ascii="Brandon Text Medium" w:hAnsi="Brandon Text Medium"/>
      <w:i/>
      <w:iCs/>
      <w:sz w:val="22"/>
    </w:rPr>
  </w:style>
  <w:style w:type="character" w:styleId="IntensiveHervorhebung">
    <w:name w:val="Intense Emphasis"/>
    <w:basedOn w:val="Absatz-Standardschriftart"/>
    <w:uiPriority w:val="21"/>
    <w:qFormat/>
    <w:rsid w:val="007552DF"/>
    <w:rPr>
      <w:rFonts w:ascii="Brandon Text Bold" w:hAnsi="Brandon Text Bold"/>
      <w:i/>
      <w:iCs/>
      <w:color w:val="000000" w:themeColor="text1"/>
      <w:sz w:val="22"/>
    </w:rPr>
  </w:style>
  <w:style w:type="character" w:styleId="Fett">
    <w:name w:val="Strong"/>
    <w:basedOn w:val="Absatz-Standardschriftart"/>
    <w:uiPriority w:val="22"/>
    <w:qFormat/>
    <w:rsid w:val="007552DF"/>
    <w:rPr>
      <w:rFonts w:ascii="Brandon Text Bold" w:hAnsi="Brandon Text Bold"/>
      <w:b/>
      <w:bCs/>
      <w:sz w:val="22"/>
    </w:rPr>
  </w:style>
  <w:style w:type="paragraph" w:styleId="Listenabsatz">
    <w:name w:val="List Paragraph"/>
    <w:basedOn w:val="Standard"/>
    <w:uiPriority w:val="34"/>
    <w:qFormat/>
    <w:rsid w:val="007552DF"/>
    <w:pPr>
      <w:numPr>
        <w:numId w:val="3"/>
      </w:numPr>
      <w:ind w:left="924" w:right="284" w:hanging="357"/>
      <w:contextualSpacing/>
    </w:pPr>
  </w:style>
  <w:style w:type="character" w:styleId="Hyperlink">
    <w:name w:val="Hyperlink"/>
    <w:basedOn w:val="Absatz-Standardschriftart"/>
    <w:uiPriority w:val="99"/>
    <w:unhideWhenUsed/>
    <w:rsid w:val="00452515"/>
    <w:rPr>
      <w:color w:val="0000FF"/>
      <w:u w:val="single"/>
    </w:rPr>
  </w:style>
  <w:style w:type="character" w:customStyle="1" w:styleId="apple-converted-space">
    <w:name w:val="apple-converted-space"/>
    <w:basedOn w:val="Absatz-Standardschriftart"/>
    <w:rsid w:val="00E22FAF"/>
  </w:style>
  <w:style w:type="paragraph" w:styleId="StandardWeb">
    <w:name w:val="Normal (Web)"/>
    <w:basedOn w:val="Standard"/>
    <w:uiPriority w:val="99"/>
    <w:unhideWhenUsed/>
    <w:rsid w:val="00776B70"/>
    <w:pPr>
      <w:spacing w:before="100" w:beforeAutospacing="1" w:after="100" w:afterAutospacing="1"/>
      <w:ind w:right="0"/>
    </w:pPr>
    <w:rPr>
      <w:rFonts w:ascii="Times New Roman" w:eastAsia="Times New Roman" w:hAnsi="Times New Roman" w:cs="Times New Roman"/>
      <w:color w:val="auto"/>
      <w:sz w:val="24"/>
      <w:szCs w:val="24"/>
      <w:lang w:val="de-AT" w:eastAsia="de-DE"/>
    </w:rPr>
  </w:style>
  <w:style w:type="character" w:styleId="Kommentarzeichen">
    <w:name w:val="annotation reference"/>
    <w:basedOn w:val="Absatz-Standardschriftart"/>
    <w:uiPriority w:val="99"/>
    <w:semiHidden/>
    <w:unhideWhenUsed/>
    <w:rsid w:val="003000E4"/>
    <w:rPr>
      <w:sz w:val="16"/>
      <w:szCs w:val="16"/>
    </w:rPr>
  </w:style>
  <w:style w:type="paragraph" w:styleId="Kommentartext">
    <w:name w:val="annotation text"/>
    <w:basedOn w:val="Standard"/>
    <w:link w:val="KommentartextZchn"/>
    <w:uiPriority w:val="99"/>
    <w:semiHidden/>
    <w:unhideWhenUsed/>
    <w:rsid w:val="003000E4"/>
    <w:rPr>
      <w:sz w:val="20"/>
      <w:szCs w:val="20"/>
    </w:rPr>
  </w:style>
  <w:style w:type="character" w:customStyle="1" w:styleId="KommentartextZchn">
    <w:name w:val="Kommentartext Zchn"/>
    <w:basedOn w:val="Absatz-Standardschriftart"/>
    <w:link w:val="Kommentartext"/>
    <w:uiPriority w:val="99"/>
    <w:semiHidden/>
    <w:rsid w:val="003000E4"/>
    <w:rPr>
      <w:rFonts w:ascii="Brandon Text Regular" w:hAnsi="Brandon Text Regular"/>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3000E4"/>
    <w:rPr>
      <w:b/>
      <w:bCs/>
    </w:rPr>
  </w:style>
  <w:style w:type="character" w:customStyle="1" w:styleId="KommentarthemaZchn">
    <w:name w:val="Kommentarthema Zchn"/>
    <w:basedOn w:val="KommentartextZchn"/>
    <w:link w:val="Kommentarthema"/>
    <w:uiPriority w:val="99"/>
    <w:semiHidden/>
    <w:rsid w:val="003000E4"/>
    <w:rPr>
      <w:rFonts w:ascii="Brandon Text Regular" w:hAnsi="Brandon Text Regular"/>
      <w:b/>
      <w:bCs/>
      <w:color w:val="000000" w:themeColor="text1"/>
      <w:sz w:val="20"/>
      <w:szCs w:val="20"/>
    </w:rPr>
  </w:style>
  <w:style w:type="paragraph" w:styleId="berarbeitung">
    <w:name w:val="Revision"/>
    <w:hidden/>
    <w:uiPriority w:val="99"/>
    <w:semiHidden/>
    <w:rsid w:val="00B60C4B"/>
    <w:pPr>
      <w:spacing w:after="0" w:line="240" w:lineRule="auto"/>
    </w:pPr>
    <w:rPr>
      <w:rFonts w:ascii="Brandon Text Regular" w:hAnsi="Brandon Text Regular"/>
      <w:color w:val="000000" w:themeColor="text1"/>
    </w:rPr>
  </w:style>
  <w:style w:type="character" w:styleId="NichtaufgelsteErwhnung">
    <w:name w:val="Unresolved Mention"/>
    <w:basedOn w:val="Absatz-Standardschriftart"/>
    <w:uiPriority w:val="99"/>
    <w:semiHidden/>
    <w:unhideWhenUsed/>
    <w:rsid w:val="006D36E5"/>
    <w:rPr>
      <w:color w:val="605E5C"/>
      <w:shd w:val="clear" w:color="auto" w:fill="E1DFDD"/>
    </w:rPr>
  </w:style>
  <w:style w:type="character" w:styleId="BesuchterLink">
    <w:name w:val="FollowedHyperlink"/>
    <w:basedOn w:val="Absatz-Standardschriftart"/>
    <w:uiPriority w:val="99"/>
    <w:semiHidden/>
    <w:unhideWhenUsed/>
    <w:rsid w:val="006D36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86605">
      <w:bodyDiv w:val="1"/>
      <w:marLeft w:val="0"/>
      <w:marRight w:val="0"/>
      <w:marTop w:val="0"/>
      <w:marBottom w:val="0"/>
      <w:divBdr>
        <w:top w:val="none" w:sz="0" w:space="0" w:color="auto"/>
        <w:left w:val="none" w:sz="0" w:space="0" w:color="auto"/>
        <w:bottom w:val="none" w:sz="0" w:space="0" w:color="auto"/>
        <w:right w:val="none" w:sz="0" w:space="0" w:color="auto"/>
      </w:divBdr>
    </w:div>
    <w:div w:id="242953215">
      <w:bodyDiv w:val="1"/>
      <w:marLeft w:val="0"/>
      <w:marRight w:val="0"/>
      <w:marTop w:val="0"/>
      <w:marBottom w:val="0"/>
      <w:divBdr>
        <w:top w:val="none" w:sz="0" w:space="0" w:color="auto"/>
        <w:left w:val="none" w:sz="0" w:space="0" w:color="auto"/>
        <w:bottom w:val="none" w:sz="0" w:space="0" w:color="auto"/>
        <w:right w:val="none" w:sz="0" w:space="0" w:color="auto"/>
      </w:divBdr>
    </w:div>
    <w:div w:id="407656102">
      <w:bodyDiv w:val="1"/>
      <w:marLeft w:val="0"/>
      <w:marRight w:val="0"/>
      <w:marTop w:val="0"/>
      <w:marBottom w:val="0"/>
      <w:divBdr>
        <w:top w:val="none" w:sz="0" w:space="0" w:color="auto"/>
        <w:left w:val="none" w:sz="0" w:space="0" w:color="auto"/>
        <w:bottom w:val="none" w:sz="0" w:space="0" w:color="auto"/>
        <w:right w:val="none" w:sz="0" w:space="0" w:color="auto"/>
      </w:divBdr>
    </w:div>
    <w:div w:id="513229354">
      <w:bodyDiv w:val="1"/>
      <w:marLeft w:val="0"/>
      <w:marRight w:val="0"/>
      <w:marTop w:val="0"/>
      <w:marBottom w:val="0"/>
      <w:divBdr>
        <w:top w:val="none" w:sz="0" w:space="0" w:color="auto"/>
        <w:left w:val="none" w:sz="0" w:space="0" w:color="auto"/>
        <w:bottom w:val="none" w:sz="0" w:space="0" w:color="auto"/>
        <w:right w:val="none" w:sz="0" w:space="0" w:color="auto"/>
      </w:divBdr>
    </w:div>
    <w:div w:id="698240702">
      <w:bodyDiv w:val="1"/>
      <w:marLeft w:val="0"/>
      <w:marRight w:val="0"/>
      <w:marTop w:val="0"/>
      <w:marBottom w:val="0"/>
      <w:divBdr>
        <w:top w:val="none" w:sz="0" w:space="0" w:color="auto"/>
        <w:left w:val="none" w:sz="0" w:space="0" w:color="auto"/>
        <w:bottom w:val="none" w:sz="0" w:space="0" w:color="auto"/>
        <w:right w:val="none" w:sz="0" w:space="0" w:color="auto"/>
      </w:divBdr>
    </w:div>
    <w:div w:id="706569398">
      <w:bodyDiv w:val="1"/>
      <w:marLeft w:val="0"/>
      <w:marRight w:val="0"/>
      <w:marTop w:val="0"/>
      <w:marBottom w:val="0"/>
      <w:divBdr>
        <w:top w:val="none" w:sz="0" w:space="0" w:color="auto"/>
        <w:left w:val="none" w:sz="0" w:space="0" w:color="auto"/>
        <w:bottom w:val="none" w:sz="0" w:space="0" w:color="auto"/>
        <w:right w:val="none" w:sz="0" w:space="0" w:color="auto"/>
      </w:divBdr>
    </w:div>
    <w:div w:id="736784950">
      <w:bodyDiv w:val="1"/>
      <w:marLeft w:val="0"/>
      <w:marRight w:val="0"/>
      <w:marTop w:val="0"/>
      <w:marBottom w:val="0"/>
      <w:divBdr>
        <w:top w:val="none" w:sz="0" w:space="0" w:color="auto"/>
        <w:left w:val="none" w:sz="0" w:space="0" w:color="auto"/>
        <w:bottom w:val="none" w:sz="0" w:space="0" w:color="auto"/>
        <w:right w:val="none" w:sz="0" w:space="0" w:color="auto"/>
      </w:divBdr>
    </w:div>
    <w:div w:id="762801016">
      <w:bodyDiv w:val="1"/>
      <w:marLeft w:val="0"/>
      <w:marRight w:val="0"/>
      <w:marTop w:val="0"/>
      <w:marBottom w:val="0"/>
      <w:divBdr>
        <w:top w:val="none" w:sz="0" w:space="0" w:color="auto"/>
        <w:left w:val="none" w:sz="0" w:space="0" w:color="auto"/>
        <w:bottom w:val="none" w:sz="0" w:space="0" w:color="auto"/>
        <w:right w:val="none" w:sz="0" w:space="0" w:color="auto"/>
      </w:divBdr>
    </w:div>
    <w:div w:id="765034257">
      <w:bodyDiv w:val="1"/>
      <w:marLeft w:val="0"/>
      <w:marRight w:val="0"/>
      <w:marTop w:val="0"/>
      <w:marBottom w:val="0"/>
      <w:divBdr>
        <w:top w:val="none" w:sz="0" w:space="0" w:color="auto"/>
        <w:left w:val="none" w:sz="0" w:space="0" w:color="auto"/>
        <w:bottom w:val="none" w:sz="0" w:space="0" w:color="auto"/>
        <w:right w:val="none" w:sz="0" w:space="0" w:color="auto"/>
      </w:divBdr>
    </w:div>
    <w:div w:id="781877158">
      <w:bodyDiv w:val="1"/>
      <w:marLeft w:val="0"/>
      <w:marRight w:val="0"/>
      <w:marTop w:val="0"/>
      <w:marBottom w:val="0"/>
      <w:divBdr>
        <w:top w:val="none" w:sz="0" w:space="0" w:color="auto"/>
        <w:left w:val="none" w:sz="0" w:space="0" w:color="auto"/>
        <w:bottom w:val="none" w:sz="0" w:space="0" w:color="auto"/>
        <w:right w:val="none" w:sz="0" w:space="0" w:color="auto"/>
      </w:divBdr>
    </w:div>
    <w:div w:id="893544639">
      <w:bodyDiv w:val="1"/>
      <w:marLeft w:val="0"/>
      <w:marRight w:val="0"/>
      <w:marTop w:val="0"/>
      <w:marBottom w:val="0"/>
      <w:divBdr>
        <w:top w:val="none" w:sz="0" w:space="0" w:color="auto"/>
        <w:left w:val="none" w:sz="0" w:space="0" w:color="auto"/>
        <w:bottom w:val="none" w:sz="0" w:space="0" w:color="auto"/>
        <w:right w:val="none" w:sz="0" w:space="0" w:color="auto"/>
      </w:divBdr>
    </w:div>
    <w:div w:id="917523642">
      <w:bodyDiv w:val="1"/>
      <w:marLeft w:val="0"/>
      <w:marRight w:val="0"/>
      <w:marTop w:val="0"/>
      <w:marBottom w:val="0"/>
      <w:divBdr>
        <w:top w:val="none" w:sz="0" w:space="0" w:color="auto"/>
        <w:left w:val="none" w:sz="0" w:space="0" w:color="auto"/>
        <w:bottom w:val="none" w:sz="0" w:space="0" w:color="auto"/>
        <w:right w:val="none" w:sz="0" w:space="0" w:color="auto"/>
      </w:divBdr>
    </w:div>
    <w:div w:id="920598832">
      <w:bodyDiv w:val="1"/>
      <w:marLeft w:val="0"/>
      <w:marRight w:val="0"/>
      <w:marTop w:val="0"/>
      <w:marBottom w:val="0"/>
      <w:divBdr>
        <w:top w:val="none" w:sz="0" w:space="0" w:color="auto"/>
        <w:left w:val="none" w:sz="0" w:space="0" w:color="auto"/>
        <w:bottom w:val="none" w:sz="0" w:space="0" w:color="auto"/>
        <w:right w:val="none" w:sz="0" w:space="0" w:color="auto"/>
      </w:divBdr>
    </w:div>
    <w:div w:id="926695653">
      <w:bodyDiv w:val="1"/>
      <w:marLeft w:val="0"/>
      <w:marRight w:val="0"/>
      <w:marTop w:val="0"/>
      <w:marBottom w:val="0"/>
      <w:divBdr>
        <w:top w:val="none" w:sz="0" w:space="0" w:color="auto"/>
        <w:left w:val="none" w:sz="0" w:space="0" w:color="auto"/>
        <w:bottom w:val="none" w:sz="0" w:space="0" w:color="auto"/>
        <w:right w:val="none" w:sz="0" w:space="0" w:color="auto"/>
      </w:divBdr>
      <w:divsChild>
        <w:div w:id="7378297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6215106">
              <w:marLeft w:val="0"/>
              <w:marRight w:val="0"/>
              <w:marTop w:val="0"/>
              <w:marBottom w:val="0"/>
              <w:divBdr>
                <w:top w:val="none" w:sz="0" w:space="0" w:color="auto"/>
                <w:left w:val="none" w:sz="0" w:space="0" w:color="auto"/>
                <w:bottom w:val="none" w:sz="0" w:space="0" w:color="auto"/>
                <w:right w:val="none" w:sz="0" w:space="0" w:color="auto"/>
              </w:divBdr>
              <w:divsChild>
                <w:div w:id="484976818">
                  <w:marLeft w:val="0"/>
                  <w:marRight w:val="0"/>
                  <w:marTop w:val="0"/>
                  <w:marBottom w:val="0"/>
                  <w:divBdr>
                    <w:top w:val="none" w:sz="0" w:space="0" w:color="auto"/>
                    <w:left w:val="none" w:sz="0" w:space="0" w:color="auto"/>
                    <w:bottom w:val="none" w:sz="0" w:space="0" w:color="auto"/>
                    <w:right w:val="none" w:sz="0" w:space="0" w:color="auto"/>
                  </w:divBdr>
                  <w:divsChild>
                    <w:div w:id="1588035063">
                      <w:blockQuote w:val="1"/>
                      <w:marLeft w:val="600"/>
                      <w:marRight w:val="0"/>
                      <w:marTop w:val="0"/>
                      <w:marBottom w:val="0"/>
                      <w:divBdr>
                        <w:top w:val="none" w:sz="0" w:space="0" w:color="auto"/>
                        <w:left w:val="none" w:sz="0" w:space="0" w:color="auto"/>
                        <w:bottom w:val="none" w:sz="0" w:space="0" w:color="auto"/>
                        <w:right w:val="none" w:sz="0" w:space="0" w:color="auto"/>
                      </w:divBdr>
                      <w:divsChild>
                        <w:div w:id="345903795">
                          <w:marLeft w:val="0"/>
                          <w:marRight w:val="0"/>
                          <w:marTop w:val="0"/>
                          <w:marBottom w:val="0"/>
                          <w:divBdr>
                            <w:top w:val="none" w:sz="0" w:space="0" w:color="auto"/>
                            <w:left w:val="none" w:sz="0" w:space="0" w:color="auto"/>
                            <w:bottom w:val="none" w:sz="0" w:space="0" w:color="auto"/>
                            <w:right w:val="none" w:sz="0" w:space="0" w:color="auto"/>
                          </w:divBdr>
                          <w:divsChild>
                            <w:div w:id="46643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6343461">
      <w:bodyDiv w:val="1"/>
      <w:marLeft w:val="0"/>
      <w:marRight w:val="0"/>
      <w:marTop w:val="0"/>
      <w:marBottom w:val="0"/>
      <w:divBdr>
        <w:top w:val="none" w:sz="0" w:space="0" w:color="auto"/>
        <w:left w:val="none" w:sz="0" w:space="0" w:color="auto"/>
        <w:bottom w:val="none" w:sz="0" w:space="0" w:color="auto"/>
        <w:right w:val="none" w:sz="0" w:space="0" w:color="auto"/>
      </w:divBdr>
      <w:divsChild>
        <w:div w:id="753210781">
          <w:marLeft w:val="0"/>
          <w:marRight w:val="0"/>
          <w:marTop w:val="0"/>
          <w:marBottom w:val="0"/>
          <w:divBdr>
            <w:top w:val="none" w:sz="0" w:space="0" w:color="auto"/>
            <w:left w:val="none" w:sz="0" w:space="0" w:color="auto"/>
            <w:bottom w:val="none" w:sz="0" w:space="0" w:color="auto"/>
            <w:right w:val="none" w:sz="0" w:space="0" w:color="auto"/>
          </w:divBdr>
          <w:divsChild>
            <w:div w:id="1919363746">
              <w:marLeft w:val="0"/>
              <w:marRight w:val="0"/>
              <w:marTop w:val="0"/>
              <w:marBottom w:val="0"/>
              <w:divBdr>
                <w:top w:val="none" w:sz="0" w:space="0" w:color="auto"/>
                <w:left w:val="none" w:sz="0" w:space="0" w:color="auto"/>
                <w:bottom w:val="none" w:sz="0" w:space="0" w:color="auto"/>
                <w:right w:val="none" w:sz="0" w:space="0" w:color="auto"/>
              </w:divBdr>
              <w:divsChild>
                <w:div w:id="282199727">
                  <w:marLeft w:val="0"/>
                  <w:marRight w:val="0"/>
                  <w:marTop w:val="0"/>
                  <w:marBottom w:val="0"/>
                  <w:divBdr>
                    <w:top w:val="none" w:sz="0" w:space="0" w:color="auto"/>
                    <w:left w:val="none" w:sz="0" w:space="0" w:color="auto"/>
                    <w:bottom w:val="none" w:sz="0" w:space="0" w:color="auto"/>
                    <w:right w:val="none" w:sz="0" w:space="0" w:color="auto"/>
                  </w:divBdr>
                  <w:divsChild>
                    <w:div w:id="1976327715">
                      <w:marLeft w:val="0"/>
                      <w:marRight w:val="0"/>
                      <w:marTop w:val="0"/>
                      <w:marBottom w:val="0"/>
                      <w:divBdr>
                        <w:top w:val="none" w:sz="0" w:space="0" w:color="auto"/>
                        <w:left w:val="none" w:sz="0" w:space="0" w:color="auto"/>
                        <w:bottom w:val="none" w:sz="0" w:space="0" w:color="auto"/>
                        <w:right w:val="none" w:sz="0" w:space="0" w:color="auto"/>
                      </w:divBdr>
                      <w:divsChild>
                        <w:div w:id="331029792">
                          <w:marLeft w:val="0"/>
                          <w:marRight w:val="0"/>
                          <w:marTop w:val="0"/>
                          <w:marBottom w:val="0"/>
                          <w:divBdr>
                            <w:top w:val="none" w:sz="0" w:space="0" w:color="auto"/>
                            <w:left w:val="none" w:sz="0" w:space="0" w:color="auto"/>
                            <w:bottom w:val="none" w:sz="0" w:space="0" w:color="auto"/>
                            <w:right w:val="none" w:sz="0" w:space="0" w:color="auto"/>
                          </w:divBdr>
                          <w:divsChild>
                            <w:div w:id="164654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6606183">
      <w:bodyDiv w:val="1"/>
      <w:marLeft w:val="0"/>
      <w:marRight w:val="0"/>
      <w:marTop w:val="0"/>
      <w:marBottom w:val="0"/>
      <w:divBdr>
        <w:top w:val="none" w:sz="0" w:space="0" w:color="auto"/>
        <w:left w:val="none" w:sz="0" w:space="0" w:color="auto"/>
        <w:bottom w:val="none" w:sz="0" w:space="0" w:color="auto"/>
        <w:right w:val="none" w:sz="0" w:space="0" w:color="auto"/>
      </w:divBdr>
      <w:divsChild>
        <w:div w:id="1243374895">
          <w:marLeft w:val="0"/>
          <w:marRight w:val="0"/>
          <w:marTop w:val="0"/>
          <w:marBottom w:val="0"/>
          <w:divBdr>
            <w:top w:val="none" w:sz="0" w:space="0" w:color="auto"/>
            <w:left w:val="none" w:sz="0" w:space="0" w:color="auto"/>
            <w:bottom w:val="none" w:sz="0" w:space="0" w:color="auto"/>
            <w:right w:val="none" w:sz="0" w:space="0" w:color="auto"/>
          </w:divBdr>
        </w:div>
      </w:divsChild>
    </w:div>
    <w:div w:id="1551041468">
      <w:bodyDiv w:val="1"/>
      <w:marLeft w:val="0"/>
      <w:marRight w:val="0"/>
      <w:marTop w:val="0"/>
      <w:marBottom w:val="0"/>
      <w:divBdr>
        <w:top w:val="none" w:sz="0" w:space="0" w:color="auto"/>
        <w:left w:val="none" w:sz="0" w:space="0" w:color="auto"/>
        <w:bottom w:val="none" w:sz="0" w:space="0" w:color="auto"/>
        <w:right w:val="none" w:sz="0" w:space="0" w:color="auto"/>
      </w:divBdr>
    </w:div>
    <w:div w:id="1558469566">
      <w:bodyDiv w:val="1"/>
      <w:marLeft w:val="0"/>
      <w:marRight w:val="0"/>
      <w:marTop w:val="0"/>
      <w:marBottom w:val="0"/>
      <w:divBdr>
        <w:top w:val="none" w:sz="0" w:space="0" w:color="auto"/>
        <w:left w:val="none" w:sz="0" w:space="0" w:color="auto"/>
        <w:bottom w:val="none" w:sz="0" w:space="0" w:color="auto"/>
        <w:right w:val="none" w:sz="0" w:space="0" w:color="auto"/>
      </w:divBdr>
    </w:div>
    <w:div w:id="1607808277">
      <w:bodyDiv w:val="1"/>
      <w:marLeft w:val="0"/>
      <w:marRight w:val="0"/>
      <w:marTop w:val="0"/>
      <w:marBottom w:val="0"/>
      <w:divBdr>
        <w:top w:val="none" w:sz="0" w:space="0" w:color="auto"/>
        <w:left w:val="none" w:sz="0" w:space="0" w:color="auto"/>
        <w:bottom w:val="none" w:sz="0" w:space="0" w:color="auto"/>
        <w:right w:val="none" w:sz="0" w:space="0" w:color="auto"/>
      </w:divBdr>
    </w:div>
    <w:div w:id="1734740319">
      <w:bodyDiv w:val="1"/>
      <w:marLeft w:val="0"/>
      <w:marRight w:val="0"/>
      <w:marTop w:val="0"/>
      <w:marBottom w:val="0"/>
      <w:divBdr>
        <w:top w:val="none" w:sz="0" w:space="0" w:color="auto"/>
        <w:left w:val="none" w:sz="0" w:space="0" w:color="auto"/>
        <w:bottom w:val="none" w:sz="0" w:space="0" w:color="auto"/>
        <w:right w:val="none" w:sz="0" w:space="0" w:color="auto"/>
      </w:divBdr>
    </w:div>
    <w:div w:id="1771241916">
      <w:bodyDiv w:val="1"/>
      <w:marLeft w:val="0"/>
      <w:marRight w:val="0"/>
      <w:marTop w:val="0"/>
      <w:marBottom w:val="0"/>
      <w:divBdr>
        <w:top w:val="none" w:sz="0" w:space="0" w:color="auto"/>
        <w:left w:val="none" w:sz="0" w:space="0" w:color="auto"/>
        <w:bottom w:val="none" w:sz="0" w:space="0" w:color="auto"/>
        <w:right w:val="none" w:sz="0" w:space="0" w:color="auto"/>
      </w:divBdr>
    </w:div>
    <w:div w:id="1817644647">
      <w:bodyDiv w:val="1"/>
      <w:marLeft w:val="0"/>
      <w:marRight w:val="0"/>
      <w:marTop w:val="0"/>
      <w:marBottom w:val="0"/>
      <w:divBdr>
        <w:top w:val="none" w:sz="0" w:space="0" w:color="auto"/>
        <w:left w:val="none" w:sz="0" w:space="0" w:color="auto"/>
        <w:bottom w:val="none" w:sz="0" w:space="0" w:color="auto"/>
        <w:right w:val="none" w:sz="0" w:space="0" w:color="auto"/>
      </w:divBdr>
    </w:div>
    <w:div w:id="1940286345">
      <w:bodyDiv w:val="1"/>
      <w:marLeft w:val="0"/>
      <w:marRight w:val="0"/>
      <w:marTop w:val="0"/>
      <w:marBottom w:val="0"/>
      <w:divBdr>
        <w:top w:val="none" w:sz="0" w:space="0" w:color="auto"/>
        <w:left w:val="none" w:sz="0" w:space="0" w:color="auto"/>
        <w:bottom w:val="none" w:sz="0" w:space="0" w:color="auto"/>
        <w:right w:val="none" w:sz="0" w:space="0" w:color="auto"/>
      </w:divBdr>
    </w:div>
    <w:div w:id="1969505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illabeer.wien/home" TargetMode="External"/><Relationship Id="rId13" Type="http://schemas.openxmlformats.org/officeDocument/2006/relationships/hyperlink" Target="https://blog.villabeer.wien/"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villabeer.wie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Users/jaquelinepoledna/Villa%20Beer%20Team%20Dropbox/99_VillaBeerArchiv_18.12.2025/02_VILLA%20BEER/O&#776;ffentlichkeitsarbeit/Presse%20Ero&#776;ffnung/Presse%20Information/welcome@villabeer.wien" TargetMode="External"/><Relationship Id="rId5" Type="http://schemas.openxmlformats.org/officeDocument/2006/relationships/webSettings" Target="webSettings.xml"/><Relationship Id="rId15" Type="http://schemas.openxmlformats.org/officeDocument/2006/relationships/hyperlink" Target="file:///Users/jaquelinepoledna/Villa%20Beer%20Team%20Dropbox/99_VillaBeerArchiv_18.12.2025/02_VILLA%20BEER/O&#776;ffentlichkeitsarbeit/Presse%20Ero&#776;ffnung/Presse%20Information/events@villabeer.wien"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file:///Users/jaquelinepoledna/Villa%20Beer%20Team%20Dropbox/99_VillaBeerArchiv_18.12.2025/02_VILLA%20BEER/O&#776;ffentlichkeitsarbeit/Presse%20Ero&#776;ffnung/Presse%20Information/events@villabeer.wien" TargetMode="External"/><Relationship Id="rId14" Type="http://schemas.openxmlformats.org/officeDocument/2006/relationships/hyperlink" Target="mailto:presse@villabeer.wien"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file:////Users/mb/Projekte/2021_02%20Dasbu&#776;ro/db_Villa%20Beer/db_villabeer_logoentwicklung&amp;gescha&#776;ftsausstattung/villabeer_foundation_briefpapier-stempel_2023-2025/villabeer_foundation_logo_2025.png" TargetMode="External"/><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file:////Users/mb/Projekte/2021_02%20Dasbu&#776;ro/db_Villa%20Beer/db_villabeer_logoentwicklung&amp;gescha&#776;ftsausstattung/villabeer_foundation_briefpapier-stempel_2023-2025/villabeer_foundation_logo_2025.png"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file:////Users/mb/Projekte/2021_02%20Dasbu&#776;ro/db_Villa%20Beer/db_villabeer_logoentwicklung&amp;gescha&#776;ftsausstattung/villabeer_foundation_briefpapier-stempel_2023-2025/villabeer_foundation_briefkopf_2025.png"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dmin/Library/Group%20Containers/UBF8T346G9.Office/User%20Content.localized/Templates.localized/Brief%20Vorlage_VB%20Foundation.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063B2-98CE-4705-87C7-B24300AD2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 Vorlage_VB Foundation.dotx</Template>
  <TotalTime>0</TotalTime>
  <Pages>10</Pages>
  <Words>3345</Words>
  <Characters>21377</Characters>
  <Application>Microsoft Office Word</Application>
  <DocSecurity>0</DocSecurity>
  <Lines>368</Lines>
  <Paragraphs>150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24572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Katharina Egghart</cp:lastModifiedBy>
  <cp:revision>3</cp:revision>
  <cp:lastPrinted>2026-01-23T19:52:00Z</cp:lastPrinted>
  <dcterms:created xsi:type="dcterms:W3CDTF">2026-01-23T19:52:00Z</dcterms:created>
  <dcterms:modified xsi:type="dcterms:W3CDTF">2026-01-23T19:55:00Z</dcterms:modified>
  <cp:category/>
</cp:coreProperties>
</file>